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83971" w14:paraId="76988963" w14:textId="77777777" w:rsidTr="00D74AE1">
        <w:trPr>
          <w:trHeight w:hRule="exact" w:val="2948"/>
        </w:trPr>
        <w:tc>
          <w:tcPr>
            <w:tcW w:w="11185" w:type="dxa"/>
            <w:vAlign w:val="center"/>
          </w:tcPr>
          <w:p w14:paraId="0996BB35" w14:textId="77777777" w:rsidR="00974E99" w:rsidRPr="00883971" w:rsidRDefault="00974E99" w:rsidP="00E21A27">
            <w:pPr>
              <w:pStyle w:val="Documenttype"/>
            </w:pPr>
            <w:r w:rsidRPr="00883971">
              <w:t>I</w:t>
            </w:r>
            <w:bookmarkStart w:id="2" w:name="_Ref446317644"/>
            <w:bookmarkEnd w:id="2"/>
            <w:r w:rsidRPr="00883971">
              <w:t xml:space="preserve">ALA </w:t>
            </w:r>
            <w:r w:rsidR="0093492E" w:rsidRPr="00883971">
              <w:t>G</w:t>
            </w:r>
            <w:r w:rsidR="00722236" w:rsidRPr="00883971">
              <w:t>uideline</w:t>
            </w:r>
          </w:p>
        </w:tc>
      </w:tr>
    </w:tbl>
    <w:p w14:paraId="54DB9074" w14:textId="77777777" w:rsidR="008972C3" w:rsidRPr="00883971" w:rsidRDefault="008972C3" w:rsidP="003274DB"/>
    <w:p w14:paraId="064184CA" w14:textId="77777777" w:rsidR="00D74AE1" w:rsidRPr="00883971" w:rsidRDefault="00D74AE1" w:rsidP="003274DB"/>
    <w:p w14:paraId="1A8FFA46" w14:textId="6D3E80EC" w:rsidR="0093492E" w:rsidRPr="00883971" w:rsidRDefault="00554F70" w:rsidP="0026038D">
      <w:pPr>
        <w:pStyle w:val="Documentnumber"/>
      </w:pPr>
      <w:del w:id="3" w:author="Administrator" w:date="2016-09-21T10:33:00Z">
        <w:r w:rsidRPr="00883971" w:rsidDel="00342791">
          <w:delText>????</w:delText>
        </w:r>
      </w:del>
    </w:p>
    <w:p w14:paraId="20810E72" w14:textId="77777777" w:rsidR="0026038D" w:rsidRPr="00883971" w:rsidRDefault="0026038D" w:rsidP="003274DB"/>
    <w:p w14:paraId="1213FC0A" w14:textId="76303024" w:rsidR="00776004" w:rsidRPr="00883971" w:rsidRDefault="00554F70" w:rsidP="00554F70">
      <w:pPr>
        <w:pStyle w:val="Documentname"/>
      </w:pPr>
      <w:r w:rsidRPr="00883971">
        <w:t>Maritime Service</w:t>
      </w:r>
      <w:ins w:id="4" w:author="Administrator" w:date="2016-09-21T10:33:00Z">
        <w:r w:rsidR="00342791">
          <w:t xml:space="preserve"> </w:t>
        </w:r>
      </w:ins>
      <w:del w:id="5" w:author="Administrator" w:date="2016-09-21T10:34:00Z">
        <w:r w:rsidRPr="00883971" w:rsidDel="00342791">
          <w:delText xml:space="preserve"> </w:delText>
        </w:r>
      </w:del>
      <w:r w:rsidRPr="00883971">
        <w:t>Portfolios</w:t>
      </w:r>
      <w:proofErr w:type="gramStart"/>
      <w:ins w:id="6" w:author="Administrator" w:date="2016-09-21T10:37:00Z">
        <w:r w:rsidR="00342791">
          <w:t>:</w:t>
        </w:r>
      </w:ins>
      <w:proofErr w:type="gramEnd"/>
      <w:ins w:id="7" w:author="Administrator" w:date="2016-09-21T10:35:00Z">
        <w:r w:rsidR="00342791">
          <w:br/>
        </w:r>
        <w:r w:rsidR="00C96C68">
          <w:t>digit</w:t>
        </w:r>
      </w:ins>
      <w:ins w:id="8" w:author="Administrator" w:date="2016-09-21T11:32:00Z">
        <w:r w:rsidR="00C96C68">
          <w:t>i</w:t>
        </w:r>
      </w:ins>
      <w:ins w:id="9" w:author="Administrator" w:date="2016-09-21T10:35:00Z">
        <w:r w:rsidR="00C96C68">
          <w:t>sing</w:t>
        </w:r>
      </w:ins>
      <w:ins w:id="10" w:author="Administrator" w:date="2016-09-21T10:36:00Z">
        <w:r w:rsidR="00342791" w:rsidRPr="00342791">
          <w:t xml:space="preserve"> maritime services</w:t>
        </w:r>
      </w:ins>
      <w:ins w:id="11" w:author="Administrator" w:date="2016-09-21T13:15:00Z">
        <w:r w:rsidR="009F7CD2" w:rsidRPr="009F7CD2">
          <w:rPr>
            <w:i/>
            <w:sz w:val="40"/>
            <w:szCs w:val="40"/>
          </w:rPr>
          <w:t>[agreed</w:t>
        </w:r>
      </w:ins>
      <w:ins w:id="12" w:author="Administrator" w:date="2016-09-21T13:16:00Z">
        <w:r w:rsidR="009F7CD2">
          <w:rPr>
            <w:i/>
            <w:sz w:val="40"/>
            <w:szCs w:val="40"/>
          </w:rPr>
          <w:t xml:space="preserve"> </w:t>
        </w:r>
      </w:ins>
      <w:ins w:id="13" w:author="Administrator" w:date="2016-09-21T13:15:00Z">
        <w:r w:rsidR="009F7CD2">
          <w:rPr>
            <w:i/>
            <w:sz w:val="40"/>
            <w:szCs w:val="40"/>
          </w:rPr>
          <w:t>enav 19</w:t>
        </w:r>
        <w:r w:rsidR="009F7CD2" w:rsidRPr="009F7CD2">
          <w:rPr>
            <w:i/>
            <w:sz w:val="40"/>
            <w:szCs w:val="40"/>
          </w:rPr>
          <w:t>]</w:t>
        </w:r>
      </w:ins>
    </w:p>
    <w:p w14:paraId="23B8D032" w14:textId="77777777" w:rsidR="00CF49CC" w:rsidRPr="00883971" w:rsidRDefault="00CF49CC" w:rsidP="00D74AE1"/>
    <w:p w14:paraId="0417C95D" w14:textId="77777777" w:rsidR="004E0BBB" w:rsidRPr="00883971" w:rsidRDefault="004E0BBB" w:rsidP="00D74AE1"/>
    <w:p w14:paraId="1F9494EF" w14:textId="77777777" w:rsidR="004E0BBB" w:rsidRPr="00883971" w:rsidRDefault="004E0BBB" w:rsidP="00D74AE1"/>
    <w:p w14:paraId="22224561" w14:textId="77777777" w:rsidR="004E0BBB" w:rsidRPr="00883971" w:rsidRDefault="004E0BBB" w:rsidP="00D74AE1"/>
    <w:p w14:paraId="17CC68B1" w14:textId="77777777" w:rsidR="004E0BBB" w:rsidRPr="00883971" w:rsidRDefault="004E0BBB" w:rsidP="00D74AE1"/>
    <w:p w14:paraId="17D90899" w14:textId="77777777" w:rsidR="004E0BBB" w:rsidRPr="00883971" w:rsidRDefault="004E0BBB" w:rsidP="00D74AE1"/>
    <w:p w14:paraId="7C2B9531" w14:textId="77777777" w:rsidR="004E0BBB" w:rsidRPr="00883971" w:rsidRDefault="004E0BBB" w:rsidP="00D74AE1"/>
    <w:p w14:paraId="2F07812C" w14:textId="77777777" w:rsidR="004E0BBB" w:rsidRPr="00883971" w:rsidRDefault="004E0BBB" w:rsidP="00D74AE1"/>
    <w:p w14:paraId="4DF33EF0" w14:textId="77777777" w:rsidR="004E0BBB" w:rsidRPr="00883971" w:rsidRDefault="004E0BBB" w:rsidP="00D74AE1"/>
    <w:p w14:paraId="07C261BF" w14:textId="77777777" w:rsidR="004E0BBB" w:rsidRPr="00883971" w:rsidRDefault="004E0BBB" w:rsidP="00D74AE1"/>
    <w:p w14:paraId="472C86B9" w14:textId="77777777" w:rsidR="004E0BBB" w:rsidRPr="00883971" w:rsidRDefault="004E0BBB" w:rsidP="00D74AE1"/>
    <w:p w14:paraId="123932BD" w14:textId="77777777" w:rsidR="004E0BBB" w:rsidRPr="00883971" w:rsidRDefault="004E0BBB" w:rsidP="00D74AE1"/>
    <w:p w14:paraId="375C33BC" w14:textId="77777777" w:rsidR="004E0BBB" w:rsidRPr="00883971" w:rsidRDefault="004E0BBB" w:rsidP="00D74AE1"/>
    <w:p w14:paraId="67397A2D" w14:textId="77777777" w:rsidR="004E0BBB" w:rsidRPr="00883971" w:rsidRDefault="004E0BBB" w:rsidP="00D74AE1"/>
    <w:p w14:paraId="23110A1C" w14:textId="77777777" w:rsidR="004E0BBB" w:rsidRPr="00883971" w:rsidRDefault="004E0BBB" w:rsidP="00D74AE1"/>
    <w:p w14:paraId="5FBD8E04" w14:textId="77777777" w:rsidR="004E0BBB" w:rsidRPr="00883971" w:rsidRDefault="004E0BBB" w:rsidP="00D74AE1"/>
    <w:p w14:paraId="05FE11FD" w14:textId="77777777" w:rsidR="004E0BBB" w:rsidRPr="00883971" w:rsidRDefault="004E0BBB" w:rsidP="00D74AE1"/>
    <w:p w14:paraId="7F04C4EA" w14:textId="77777777" w:rsidR="00734BC6" w:rsidRPr="00883971" w:rsidRDefault="00734BC6" w:rsidP="00D74AE1"/>
    <w:p w14:paraId="75033313" w14:textId="77777777" w:rsidR="004E0BBB" w:rsidRPr="00883971" w:rsidRDefault="004E0BBB" w:rsidP="00D74AE1"/>
    <w:p w14:paraId="16CB59AA" w14:textId="77777777" w:rsidR="004E0BBB" w:rsidRPr="00883971" w:rsidRDefault="004E0BBB" w:rsidP="00D74AE1"/>
    <w:p w14:paraId="123B88AE" w14:textId="77777777" w:rsidR="004E0BBB" w:rsidRPr="00883971" w:rsidRDefault="004E0BBB" w:rsidP="00D74AE1"/>
    <w:p w14:paraId="10F73E5A" w14:textId="77777777" w:rsidR="004E0BBB" w:rsidRPr="00883971" w:rsidRDefault="004E0BBB" w:rsidP="00D74AE1"/>
    <w:p w14:paraId="781FAC94" w14:textId="77777777" w:rsidR="004E0BBB" w:rsidRPr="00883971" w:rsidRDefault="004E0BBB" w:rsidP="00D74AE1"/>
    <w:p w14:paraId="722C9835" w14:textId="77777777" w:rsidR="004E0BBB" w:rsidRPr="00883971" w:rsidRDefault="004E0BBB" w:rsidP="00D74AE1"/>
    <w:p w14:paraId="33D81F91" w14:textId="77777777" w:rsidR="004E0BBB" w:rsidRPr="00883971" w:rsidRDefault="004E0BBB" w:rsidP="00D74AE1"/>
    <w:p w14:paraId="053FD053" w14:textId="77777777" w:rsidR="004E0BBB" w:rsidRPr="00883971" w:rsidRDefault="004E0BBB" w:rsidP="00D74AE1"/>
    <w:p w14:paraId="7C27C109" w14:textId="77777777" w:rsidR="004E0BBB" w:rsidRPr="00883971" w:rsidRDefault="004E0BBB" w:rsidP="004E0BBB">
      <w:pPr>
        <w:pStyle w:val="Editionnumber"/>
      </w:pPr>
      <w:r w:rsidRPr="00883971">
        <w:t>Edition 1.0</w:t>
      </w:r>
    </w:p>
    <w:p w14:paraId="1C258203" w14:textId="77777777" w:rsidR="004E0BBB" w:rsidRPr="00883971" w:rsidRDefault="00600C2B" w:rsidP="004E0BBB">
      <w:pPr>
        <w:pStyle w:val="Documentdate"/>
      </w:pPr>
      <w:r w:rsidRPr="00883971">
        <w:t>Document date</w:t>
      </w:r>
    </w:p>
    <w:p w14:paraId="65F97DC9" w14:textId="77777777" w:rsidR="00BC27F6" w:rsidRPr="00883971" w:rsidRDefault="00BC27F6" w:rsidP="00D74AE1">
      <w:pPr>
        <w:sectPr w:rsidR="00BC27F6" w:rsidRPr="00883971"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2F5B79E9" w14:textId="77777777" w:rsidR="00914E26" w:rsidRPr="00883971" w:rsidRDefault="00914E26" w:rsidP="00914E26">
      <w:pPr>
        <w:pStyle w:val="BodyText"/>
      </w:pPr>
      <w:r w:rsidRPr="00883971">
        <w:lastRenderedPageBreak/>
        <w:t xml:space="preserve">Revisions to this IALA Document are to </w:t>
      </w:r>
      <w:proofErr w:type="gramStart"/>
      <w:r w:rsidRPr="00883971">
        <w:t>be noted</w:t>
      </w:r>
      <w:proofErr w:type="gramEnd"/>
      <w:r w:rsidRPr="00883971">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83971" w14:paraId="277CC4C2" w14:textId="77777777" w:rsidTr="005E4659">
        <w:tc>
          <w:tcPr>
            <w:tcW w:w="1908" w:type="dxa"/>
          </w:tcPr>
          <w:p w14:paraId="6360BD14" w14:textId="77777777" w:rsidR="00914E26" w:rsidRPr="00883971" w:rsidRDefault="00914E26" w:rsidP="00414698">
            <w:pPr>
              <w:pStyle w:val="Tableheading"/>
              <w:rPr>
                <w:lang w:val="en-GB"/>
              </w:rPr>
            </w:pPr>
            <w:r w:rsidRPr="00883971">
              <w:rPr>
                <w:lang w:val="en-GB"/>
              </w:rPr>
              <w:t>Date</w:t>
            </w:r>
          </w:p>
        </w:tc>
        <w:tc>
          <w:tcPr>
            <w:tcW w:w="3576" w:type="dxa"/>
          </w:tcPr>
          <w:p w14:paraId="11429584" w14:textId="77777777" w:rsidR="00914E26" w:rsidRPr="00883971" w:rsidRDefault="00914E26" w:rsidP="00414698">
            <w:pPr>
              <w:pStyle w:val="Tableheading"/>
              <w:rPr>
                <w:lang w:val="en-GB"/>
              </w:rPr>
            </w:pPr>
            <w:r w:rsidRPr="00883971">
              <w:rPr>
                <w:lang w:val="en-GB"/>
              </w:rPr>
              <w:t>Page / Section Revised</w:t>
            </w:r>
          </w:p>
        </w:tc>
        <w:tc>
          <w:tcPr>
            <w:tcW w:w="5001" w:type="dxa"/>
          </w:tcPr>
          <w:p w14:paraId="426E95FC" w14:textId="77777777" w:rsidR="00914E26" w:rsidRPr="00883971" w:rsidRDefault="00914E26" w:rsidP="00414698">
            <w:pPr>
              <w:pStyle w:val="Tableheading"/>
              <w:rPr>
                <w:lang w:val="en-GB"/>
              </w:rPr>
            </w:pPr>
            <w:r w:rsidRPr="00883971">
              <w:rPr>
                <w:lang w:val="en-GB"/>
              </w:rPr>
              <w:t>Requirement for Revision</w:t>
            </w:r>
          </w:p>
        </w:tc>
      </w:tr>
      <w:tr w:rsidR="005E4659" w:rsidRPr="00883971" w14:paraId="0712D4A2" w14:textId="77777777" w:rsidTr="005E4659">
        <w:trPr>
          <w:trHeight w:val="851"/>
        </w:trPr>
        <w:tc>
          <w:tcPr>
            <w:tcW w:w="1908" w:type="dxa"/>
            <w:vAlign w:val="center"/>
          </w:tcPr>
          <w:p w14:paraId="789502A4" w14:textId="77777777" w:rsidR="00914E26" w:rsidRPr="00883971" w:rsidRDefault="00914E26" w:rsidP="00914E26">
            <w:pPr>
              <w:pStyle w:val="Tabletext"/>
            </w:pPr>
          </w:p>
        </w:tc>
        <w:tc>
          <w:tcPr>
            <w:tcW w:w="3576" w:type="dxa"/>
            <w:vAlign w:val="center"/>
          </w:tcPr>
          <w:p w14:paraId="07934850" w14:textId="77777777" w:rsidR="00914E26" w:rsidRPr="00883971" w:rsidRDefault="00914E26" w:rsidP="00914E26">
            <w:pPr>
              <w:pStyle w:val="Tabletext"/>
            </w:pPr>
          </w:p>
        </w:tc>
        <w:tc>
          <w:tcPr>
            <w:tcW w:w="5001" w:type="dxa"/>
            <w:vAlign w:val="center"/>
          </w:tcPr>
          <w:p w14:paraId="3849ECEB" w14:textId="77777777" w:rsidR="00914E26" w:rsidRPr="00883971" w:rsidRDefault="00914E26" w:rsidP="00914E26">
            <w:pPr>
              <w:pStyle w:val="Tabletext"/>
            </w:pPr>
          </w:p>
        </w:tc>
      </w:tr>
      <w:tr w:rsidR="005E4659" w:rsidRPr="00883971" w14:paraId="5931DB50" w14:textId="77777777" w:rsidTr="005E4659">
        <w:trPr>
          <w:trHeight w:val="851"/>
        </w:trPr>
        <w:tc>
          <w:tcPr>
            <w:tcW w:w="1908" w:type="dxa"/>
            <w:vAlign w:val="center"/>
          </w:tcPr>
          <w:p w14:paraId="7873F57C" w14:textId="77777777" w:rsidR="00914E26" w:rsidRPr="00883971" w:rsidRDefault="00914E26" w:rsidP="00914E26">
            <w:pPr>
              <w:pStyle w:val="Tabletext"/>
            </w:pPr>
          </w:p>
        </w:tc>
        <w:tc>
          <w:tcPr>
            <w:tcW w:w="3576" w:type="dxa"/>
            <w:vAlign w:val="center"/>
          </w:tcPr>
          <w:p w14:paraId="139D7D73" w14:textId="77777777" w:rsidR="00914E26" w:rsidRPr="00883971" w:rsidRDefault="00914E26" w:rsidP="00914E26">
            <w:pPr>
              <w:pStyle w:val="Tabletext"/>
            </w:pPr>
          </w:p>
        </w:tc>
        <w:tc>
          <w:tcPr>
            <w:tcW w:w="5001" w:type="dxa"/>
            <w:vAlign w:val="center"/>
          </w:tcPr>
          <w:p w14:paraId="1BE271BB" w14:textId="77777777" w:rsidR="00914E26" w:rsidRPr="00883971" w:rsidRDefault="00914E26" w:rsidP="00914E26">
            <w:pPr>
              <w:pStyle w:val="Tabletext"/>
            </w:pPr>
          </w:p>
        </w:tc>
      </w:tr>
      <w:tr w:rsidR="005E4659" w:rsidRPr="00883971" w14:paraId="0BB64160" w14:textId="77777777" w:rsidTr="005E4659">
        <w:trPr>
          <w:trHeight w:val="851"/>
        </w:trPr>
        <w:tc>
          <w:tcPr>
            <w:tcW w:w="1908" w:type="dxa"/>
            <w:vAlign w:val="center"/>
          </w:tcPr>
          <w:p w14:paraId="68B777BB" w14:textId="77777777" w:rsidR="00914E26" w:rsidRPr="00883971" w:rsidRDefault="00914E26" w:rsidP="00914E26">
            <w:pPr>
              <w:pStyle w:val="Tabletext"/>
            </w:pPr>
          </w:p>
        </w:tc>
        <w:tc>
          <w:tcPr>
            <w:tcW w:w="3576" w:type="dxa"/>
            <w:vAlign w:val="center"/>
          </w:tcPr>
          <w:p w14:paraId="617941CF" w14:textId="77777777" w:rsidR="00914E26" w:rsidRPr="00883971" w:rsidRDefault="00914E26" w:rsidP="00914E26">
            <w:pPr>
              <w:pStyle w:val="Tabletext"/>
            </w:pPr>
          </w:p>
        </w:tc>
        <w:tc>
          <w:tcPr>
            <w:tcW w:w="5001" w:type="dxa"/>
            <w:vAlign w:val="center"/>
          </w:tcPr>
          <w:p w14:paraId="03DE8C3A" w14:textId="77777777" w:rsidR="00914E26" w:rsidRPr="00883971" w:rsidRDefault="00914E26" w:rsidP="00914E26">
            <w:pPr>
              <w:pStyle w:val="Tabletext"/>
            </w:pPr>
          </w:p>
        </w:tc>
      </w:tr>
      <w:tr w:rsidR="005E4659" w:rsidRPr="00883971" w14:paraId="4480960E" w14:textId="77777777" w:rsidTr="005E4659">
        <w:trPr>
          <w:trHeight w:val="851"/>
        </w:trPr>
        <w:tc>
          <w:tcPr>
            <w:tcW w:w="1908" w:type="dxa"/>
            <w:vAlign w:val="center"/>
          </w:tcPr>
          <w:p w14:paraId="69F6AB1B" w14:textId="77777777" w:rsidR="00914E26" w:rsidRPr="00883971" w:rsidRDefault="00914E26" w:rsidP="00914E26">
            <w:pPr>
              <w:pStyle w:val="Tabletext"/>
            </w:pPr>
          </w:p>
        </w:tc>
        <w:tc>
          <w:tcPr>
            <w:tcW w:w="3576" w:type="dxa"/>
            <w:vAlign w:val="center"/>
          </w:tcPr>
          <w:p w14:paraId="370F2398" w14:textId="77777777" w:rsidR="00914E26" w:rsidRPr="00883971" w:rsidRDefault="00914E26" w:rsidP="00914E26">
            <w:pPr>
              <w:pStyle w:val="Tabletext"/>
            </w:pPr>
          </w:p>
        </w:tc>
        <w:tc>
          <w:tcPr>
            <w:tcW w:w="5001" w:type="dxa"/>
            <w:vAlign w:val="center"/>
          </w:tcPr>
          <w:p w14:paraId="5AD55090" w14:textId="77777777" w:rsidR="00914E26" w:rsidRPr="00883971" w:rsidRDefault="00914E26" w:rsidP="00914E26">
            <w:pPr>
              <w:pStyle w:val="Tabletext"/>
            </w:pPr>
          </w:p>
        </w:tc>
      </w:tr>
      <w:tr w:rsidR="005E4659" w:rsidRPr="00883971" w14:paraId="02C95C40" w14:textId="77777777" w:rsidTr="005E4659">
        <w:trPr>
          <w:trHeight w:val="851"/>
        </w:trPr>
        <w:tc>
          <w:tcPr>
            <w:tcW w:w="1908" w:type="dxa"/>
            <w:vAlign w:val="center"/>
          </w:tcPr>
          <w:p w14:paraId="14096696" w14:textId="77777777" w:rsidR="00914E26" w:rsidRPr="00883971" w:rsidRDefault="00914E26" w:rsidP="00914E26">
            <w:pPr>
              <w:pStyle w:val="Tabletext"/>
            </w:pPr>
          </w:p>
        </w:tc>
        <w:tc>
          <w:tcPr>
            <w:tcW w:w="3576" w:type="dxa"/>
            <w:vAlign w:val="center"/>
          </w:tcPr>
          <w:p w14:paraId="47B1579E" w14:textId="77777777" w:rsidR="00914E26" w:rsidRPr="00883971" w:rsidRDefault="00914E26" w:rsidP="00914E26">
            <w:pPr>
              <w:pStyle w:val="Tabletext"/>
            </w:pPr>
          </w:p>
        </w:tc>
        <w:tc>
          <w:tcPr>
            <w:tcW w:w="5001" w:type="dxa"/>
            <w:vAlign w:val="center"/>
          </w:tcPr>
          <w:p w14:paraId="797B1B0B" w14:textId="77777777" w:rsidR="00914E26" w:rsidRPr="00883971" w:rsidRDefault="00914E26" w:rsidP="00914E26">
            <w:pPr>
              <w:pStyle w:val="Tabletext"/>
            </w:pPr>
          </w:p>
        </w:tc>
      </w:tr>
      <w:tr w:rsidR="005E4659" w:rsidRPr="00883971" w14:paraId="67A74727" w14:textId="77777777" w:rsidTr="005E4659">
        <w:trPr>
          <w:trHeight w:val="851"/>
        </w:trPr>
        <w:tc>
          <w:tcPr>
            <w:tcW w:w="1908" w:type="dxa"/>
            <w:vAlign w:val="center"/>
          </w:tcPr>
          <w:p w14:paraId="01E4C26B" w14:textId="77777777" w:rsidR="00914E26" w:rsidRPr="00883971" w:rsidRDefault="00914E26" w:rsidP="00914E26">
            <w:pPr>
              <w:pStyle w:val="Tabletext"/>
            </w:pPr>
          </w:p>
        </w:tc>
        <w:tc>
          <w:tcPr>
            <w:tcW w:w="3576" w:type="dxa"/>
            <w:vAlign w:val="center"/>
          </w:tcPr>
          <w:p w14:paraId="40033B12" w14:textId="77777777" w:rsidR="00914E26" w:rsidRPr="00883971" w:rsidRDefault="00914E26" w:rsidP="00914E26">
            <w:pPr>
              <w:pStyle w:val="Tabletext"/>
            </w:pPr>
          </w:p>
        </w:tc>
        <w:tc>
          <w:tcPr>
            <w:tcW w:w="5001" w:type="dxa"/>
            <w:vAlign w:val="center"/>
          </w:tcPr>
          <w:p w14:paraId="56FDF4DB" w14:textId="77777777" w:rsidR="00914E26" w:rsidRPr="00883971" w:rsidRDefault="00914E26" w:rsidP="00914E26">
            <w:pPr>
              <w:pStyle w:val="Tabletext"/>
            </w:pPr>
          </w:p>
        </w:tc>
      </w:tr>
      <w:tr w:rsidR="005E4659" w:rsidRPr="00883971" w14:paraId="6781A061" w14:textId="77777777" w:rsidTr="005E4659">
        <w:trPr>
          <w:trHeight w:val="851"/>
        </w:trPr>
        <w:tc>
          <w:tcPr>
            <w:tcW w:w="1908" w:type="dxa"/>
            <w:vAlign w:val="center"/>
          </w:tcPr>
          <w:p w14:paraId="17619BF5" w14:textId="77777777" w:rsidR="00914E26" w:rsidRPr="00883971" w:rsidRDefault="00914E26" w:rsidP="00914E26">
            <w:pPr>
              <w:pStyle w:val="Tabletext"/>
            </w:pPr>
          </w:p>
        </w:tc>
        <w:tc>
          <w:tcPr>
            <w:tcW w:w="3576" w:type="dxa"/>
            <w:vAlign w:val="center"/>
          </w:tcPr>
          <w:p w14:paraId="16A8B1FD" w14:textId="77777777" w:rsidR="00914E26" w:rsidRPr="00883971" w:rsidRDefault="00914E26" w:rsidP="00914E26">
            <w:pPr>
              <w:pStyle w:val="Tabletext"/>
            </w:pPr>
          </w:p>
        </w:tc>
        <w:tc>
          <w:tcPr>
            <w:tcW w:w="5001" w:type="dxa"/>
            <w:vAlign w:val="center"/>
          </w:tcPr>
          <w:p w14:paraId="60C10249" w14:textId="77777777" w:rsidR="00914E26" w:rsidRPr="00883971" w:rsidRDefault="00914E26" w:rsidP="00914E26">
            <w:pPr>
              <w:pStyle w:val="Tabletext"/>
            </w:pPr>
          </w:p>
        </w:tc>
      </w:tr>
    </w:tbl>
    <w:p w14:paraId="72F29EB9" w14:textId="77777777" w:rsidR="00914E26" w:rsidRPr="00883971" w:rsidRDefault="00914E26" w:rsidP="00D74AE1"/>
    <w:p w14:paraId="60C01837" w14:textId="77777777" w:rsidR="005E4659" w:rsidRPr="00883971" w:rsidRDefault="005E4659" w:rsidP="00914E26">
      <w:pPr>
        <w:spacing w:after="200" w:line="276" w:lineRule="auto"/>
        <w:sectPr w:rsidR="005E4659" w:rsidRPr="00883971"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1057B605" w14:textId="77777777" w:rsidR="00D40810" w:rsidRPr="00883971" w:rsidRDefault="004A4EC4">
      <w:pPr>
        <w:pStyle w:val="TOC1"/>
        <w:rPr>
          <w:rFonts w:eastAsiaTheme="minorEastAsia"/>
          <w:b w:val="0"/>
          <w:noProof w:val="0"/>
          <w:color w:val="auto"/>
          <w:sz w:val="24"/>
          <w:szCs w:val="24"/>
        </w:rPr>
      </w:pPr>
      <w:r w:rsidRPr="00883971">
        <w:rPr>
          <w:rFonts w:eastAsia="Times New Roman" w:cs="Times New Roman"/>
          <w:b w:val="0"/>
          <w:noProof w:val="0"/>
          <w:szCs w:val="20"/>
        </w:rPr>
        <w:lastRenderedPageBreak/>
        <w:fldChar w:fldCharType="begin"/>
      </w:r>
      <w:r w:rsidRPr="00883971">
        <w:rPr>
          <w:rFonts w:eastAsia="Times New Roman" w:cs="Times New Roman"/>
          <w:b w:val="0"/>
          <w:noProof w:val="0"/>
          <w:szCs w:val="20"/>
        </w:rPr>
        <w:instrText xml:space="preserve"> TOC \o "1-3" \t "Annex,4,Appendix,5" </w:instrText>
      </w:r>
      <w:r w:rsidRPr="00883971">
        <w:rPr>
          <w:rFonts w:eastAsia="Times New Roman" w:cs="Times New Roman"/>
          <w:b w:val="0"/>
          <w:noProof w:val="0"/>
          <w:szCs w:val="20"/>
        </w:rPr>
        <w:fldChar w:fldCharType="separate"/>
      </w:r>
      <w:r w:rsidR="00D40810" w:rsidRPr="00883971">
        <w:rPr>
          <w:noProof w:val="0"/>
        </w:rPr>
        <w:t>1.</w:t>
      </w:r>
      <w:r w:rsidR="00D40810" w:rsidRPr="00883971">
        <w:rPr>
          <w:rFonts w:eastAsiaTheme="minorEastAsia"/>
          <w:b w:val="0"/>
          <w:noProof w:val="0"/>
          <w:color w:val="auto"/>
          <w:sz w:val="24"/>
          <w:szCs w:val="24"/>
        </w:rPr>
        <w:tab/>
      </w:r>
      <w:r w:rsidR="00D40810" w:rsidRPr="00883971">
        <w:rPr>
          <w:noProof w:val="0"/>
        </w:rPr>
        <w:t>INTRODUCTION</w:t>
      </w:r>
      <w:r w:rsidR="00D40810" w:rsidRPr="00883971">
        <w:rPr>
          <w:noProof w:val="0"/>
        </w:rPr>
        <w:tab/>
      </w:r>
      <w:r w:rsidR="00D40810" w:rsidRPr="00883971">
        <w:rPr>
          <w:noProof w:val="0"/>
        </w:rPr>
        <w:fldChar w:fldCharType="begin"/>
      </w:r>
      <w:r w:rsidR="00D40810" w:rsidRPr="00883971">
        <w:rPr>
          <w:noProof w:val="0"/>
        </w:rPr>
        <w:instrText xml:space="preserve"> PAGEREF _Toc450465936 \h </w:instrText>
      </w:r>
      <w:r w:rsidR="00D40810" w:rsidRPr="00883971">
        <w:rPr>
          <w:noProof w:val="0"/>
        </w:rPr>
      </w:r>
      <w:r w:rsidR="00D40810" w:rsidRPr="00883971">
        <w:rPr>
          <w:noProof w:val="0"/>
        </w:rPr>
        <w:fldChar w:fldCharType="separate"/>
      </w:r>
      <w:r w:rsidR="00D40810" w:rsidRPr="00883971">
        <w:rPr>
          <w:noProof w:val="0"/>
        </w:rPr>
        <w:t>6</w:t>
      </w:r>
      <w:r w:rsidR="00D40810" w:rsidRPr="00883971">
        <w:rPr>
          <w:noProof w:val="0"/>
        </w:rPr>
        <w:fldChar w:fldCharType="end"/>
      </w:r>
    </w:p>
    <w:p w14:paraId="0FEEA59A" w14:textId="77777777" w:rsidR="00D40810" w:rsidRPr="00883971" w:rsidRDefault="00D40810">
      <w:pPr>
        <w:pStyle w:val="TOC2"/>
        <w:rPr>
          <w:rFonts w:eastAsiaTheme="minorEastAsia"/>
          <w:noProof w:val="0"/>
          <w:color w:val="auto"/>
          <w:sz w:val="24"/>
          <w:szCs w:val="24"/>
        </w:rPr>
      </w:pPr>
      <w:r w:rsidRPr="00883971">
        <w:rPr>
          <w:noProof w:val="0"/>
        </w:rPr>
        <w:t>1.1.</w:t>
      </w:r>
      <w:r w:rsidRPr="00883971">
        <w:rPr>
          <w:rFonts w:eastAsiaTheme="minorEastAsia"/>
          <w:noProof w:val="0"/>
          <w:color w:val="auto"/>
          <w:sz w:val="24"/>
          <w:szCs w:val="24"/>
        </w:rPr>
        <w:tab/>
      </w:r>
      <w:r w:rsidRPr="00883971">
        <w:rPr>
          <w:noProof w:val="0"/>
        </w:rPr>
        <w:t>General Description</w:t>
      </w:r>
      <w:r w:rsidRPr="00883971">
        <w:rPr>
          <w:noProof w:val="0"/>
        </w:rPr>
        <w:tab/>
      </w:r>
      <w:r w:rsidRPr="00883971">
        <w:rPr>
          <w:noProof w:val="0"/>
        </w:rPr>
        <w:fldChar w:fldCharType="begin"/>
      </w:r>
      <w:r w:rsidRPr="00883971">
        <w:rPr>
          <w:noProof w:val="0"/>
        </w:rPr>
        <w:instrText xml:space="preserve"> PAGEREF _Toc450465937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5153B8DF" w14:textId="77777777" w:rsidR="00D40810" w:rsidRPr="00883971" w:rsidRDefault="00D40810">
      <w:pPr>
        <w:pStyle w:val="TOC2"/>
        <w:rPr>
          <w:rFonts w:eastAsiaTheme="minorEastAsia"/>
          <w:noProof w:val="0"/>
          <w:color w:val="auto"/>
          <w:sz w:val="24"/>
          <w:szCs w:val="24"/>
        </w:rPr>
      </w:pPr>
      <w:r w:rsidRPr="00883971">
        <w:rPr>
          <w:noProof w:val="0"/>
        </w:rPr>
        <w:t>1.2.</w:t>
      </w:r>
      <w:r w:rsidRPr="00883971">
        <w:rPr>
          <w:rFonts w:eastAsiaTheme="minorEastAsia"/>
          <w:noProof w:val="0"/>
          <w:color w:val="auto"/>
          <w:sz w:val="24"/>
          <w:szCs w:val="24"/>
        </w:rPr>
        <w:tab/>
      </w:r>
      <w:r w:rsidRPr="00883971">
        <w:rPr>
          <w:noProof w:val="0"/>
        </w:rPr>
        <w:t>Background</w:t>
      </w:r>
      <w:r w:rsidRPr="00883971">
        <w:rPr>
          <w:noProof w:val="0"/>
        </w:rPr>
        <w:tab/>
      </w:r>
      <w:r w:rsidRPr="00883971">
        <w:rPr>
          <w:noProof w:val="0"/>
        </w:rPr>
        <w:fldChar w:fldCharType="begin"/>
      </w:r>
      <w:r w:rsidRPr="00883971">
        <w:rPr>
          <w:noProof w:val="0"/>
        </w:rPr>
        <w:instrText xml:space="preserve"> PAGEREF _Toc450465938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13E81822" w14:textId="77777777" w:rsidR="00D40810" w:rsidRPr="00883971" w:rsidRDefault="00D40810">
      <w:pPr>
        <w:pStyle w:val="TOC2"/>
        <w:rPr>
          <w:rFonts w:eastAsiaTheme="minorEastAsia"/>
          <w:noProof w:val="0"/>
          <w:color w:val="auto"/>
          <w:sz w:val="24"/>
          <w:szCs w:val="24"/>
        </w:rPr>
      </w:pPr>
      <w:r w:rsidRPr="00883971">
        <w:rPr>
          <w:noProof w:val="0"/>
        </w:rPr>
        <w:t>1.3.</w:t>
      </w:r>
      <w:r w:rsidRPr="00883971">
        <w:rPr>
          <w:rFonts w:eastAsiaTheme="minorEastAsia"/>
          <w:noProof w:val="0"/>
          <w:color w:val="auto"/>
          <w:sz w:val="24"/>
          <w:szCs w:val="24"/>
        </w:rPr>
        <w:tab/>
      </w:r>
      <w:r w:rsidRPr="00883971">
        <w:rPr>
          <w:noProof w:val="0"/>
        </w:rPr>
        <w:t>Scalability</w:t>
      </w:r>
      <w:r w:rsidRPr="00883971">
        <w:rPr>
          <w:noProof w:val="0"/>
        </w:rPr>
        <w:tab/>
      </w:r>
      <w:r w:rsidRPr="00883971">
        <w:rPr>
          <w:noProof w:val="0"/>
        </w:rPr>
        <w:fldChar w:fldCharType="begin"/>
      </w:r>
      <w:r w:rsidRPr="00883971">
        <w:rPr>
          <w:noProof w:val="0"/>
        </w:rPr>
        <w:instrText xml:space="preserve"> PAGEREF _Toc450465939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49F29104" w14:textId="77777777" w:rsidR="00D40810" w:rsidRPr="00883971" w:rsidRDefault="00D40810">
      <w:pPr>
        <w:pStyle w:val="TOC2"/>
        <w:rPr>
          <w:rFonts w:eastAsiaTheme="minorEastAsia"/>
          <w:noProof w:val="0"/>
          <w:color w:val="auto"/>
          <w:sz w:val="24"/>
          <w:szCs w:val="24"/>
        </w:rPr>
      </w:pPr>
      <w:r w:rsidRPr="00883971">
        <w:rPr>
          <w:noProof w:val="0"/>
        </w:rPr>
        <w:t>1.4.</w:t>
      </w:r>
      <w:r w:rsidRPr="00883971">
        <w:rPr>
          <w:rFonts w:eastAsiaTheme="minorEastAsia"/>
          <w:noProof w:val="0"/>
          <w:color w:val="auto"/>
          <w:sz w:val="24"/>
          <w:szCs w:val="24"/>
        </w:rPr>
        <w:tab/>
      </w:r>
      <w:r w:rsidRPr="00883971">
        <w:rPr>
          <w:noProof w:val="0"/>
        </w:rPr>
        <w:t>Scope</w:t>
      </w:r>
      <w:r w:rsidRPr="00883971">
        <w:rPr>
          <w:noProof w:val="0"/>
        </w:rPr>
        <w:tab/>
      </w:r>
      <w:r w:rsidRPr="00883971">
        <w:rPr>
          <w:noProof w:val="0"/>
        </w:rPr>
        <w:fldChar w:fldCharType="begin"/>
      </w:r>
      <w:r w:rsidRPr="00883971">
        <w:rPr>
          <w:noProof w:val="0"/>
        </w:rPr>
        <w:instrText xml:space="preserve"> PAGEREF _Toc450465940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79B216EC" w14:textId="77777777" w:rsidR="00D40810" w:rsidRPr="00883971" w:rsidRDefault="00D40810">
      <w:pPr>
        <w:pStyle w:val="TOC2"/>
        <w:rPr>
          <w:rFonts w:eastAsiaTheme="minorEastAsia"/>
          <w:noProof w:val="0"/>
          <w:color w:val="auto"/>
          <w:sz w:val="24"/>
          <w:szCs w:val="24"/>
        </w:rPr>
      </w:pPr>
      <w:r w:rsidRPr="00883971">
        <w:rPr>
          <w:noProof w:val="0"/>
        </w:rPr>
        <w:t>1.5.</w:t>
      </w:r>
      <w:r w:rsidRPr="00883971">
        <w:rPr>
          <w:rFonts w:eastAsiaTheme="minorEastAsia"/>
          <w:noProof w:val="0"/>
          <w:color w:val="auto"/>
          <w:sz w:val="24"/>
          <w:szCs w:val="24"/>
        </w:rPr>
        <w:tab/>
      </w:r>
      <w:r w:rsidRPr="00883971">
        <w:rPr>
          <w:noProof w:val="0"/>
        </w:rPr>
        <w:t>Use</w:t>
      </w:r>
      <w:r w:rsidRPr="00883971">
        <w:rPr>
          <w:noProof w:val="0"/>
        </w:rPr>
        <w:tab/>
      </w:r>
      <w:r w:rsidRPr="00883971">
        <w:rPr>
          <w:noProof w:val="0"/>
        </w:rPr>
        <w:fldChar w:fldCharType="begin"/>
      </w:r>
      <w:r w:rsidRPr="00883971">
        <w:rPr>
          <w:noProof w:val="0"/>
        </w:rPr>
        <w:instrText xml:space="preserve"> PAGEREF _Toc450465941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40265F16" w14:textId="77777777" w:rsidR="00D40810" w:rsidRPr="00883971" w:rsidRDefault="00D40810">
      <w:pPr>
        <w:pStyle w:val="TOC1"/>
        <w:rPr>
          <w:rFonts w:eastAsiaTheme="minorEastAsia"/>
          <w:b w:val="0"/>
          <w:noProof w:val="0"/>
          <w:color w:val="auto"/>
          <w:sz w:val="24"/>
          <w:szCs w:val="24"/>
        </w:rPr>
      </w:pPr>
      <w:r w:rsidRPr="00883971">
        <w:rPr>
          <w:noProof w:val="0"/>
        </w:rPr>
        <w:t>2.</w:t>
      </w:r>
      <w:r w:rsidRPr="00883971">
        <w:rPr>
          <w:rFonts w:eastAsiaTheme="minorEastAsia"/>
          <w:b w:val="0"/>
          <w:noProof w:val="0"/>
          <w:color w:val="auto"/>
          <w:sz w:val="24"/>
          <w:szCs w:val="24"/>
        </w:rPr>
        <w:tab/>
      </w:r>
      <w:r w:rsidRPr="00883971">
        <w:rPr>
          <w:noProof w:val="0"/>
        </w:rPr>
        <w:t>SERVICE PROVIDERS &amp; STAKEHOLDERS</w:t>
      </w:r>
      <w:r w:rsidRPr="00883971">
        <w:rPr>
          <w:noProof w:val="0"/>
        </w:rPr>
        <w:tab/>
      </w:r>
      <w:r w:rsidRPr="00883971">
        <w:rPr>
          <w:noProof w:val="0"/>
        </w:rPr>
        <w:fldChar w:fldCharType="begin"/>
      </w:r>
      <w:r w:rsidRPr="00883971">
        <w:rPr>
          <w:noProof w:val="0"/>
        </w:rPr>
        <w:instrText xml:space="preserve"> PAGEREF _Toc450465942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1B1A9281" w14:textId="77777777" w:rsidR="00D40810" w:rsidRPr="00883971" w:rsidRDefault="00D40810">
      <w:pPr>
        <w:pStyle w:val="TOC2"/>
        <w:rPr>
          <w:rFonts w:eastAsiaTheme="minorEastAsia"/>
          <w:noProof w:val="0"/>
          <w:color w:val="auto"/>
          <w:sz w:val="24"/>
          <w:szCs w:val="24"/>
        </w:rPr>
      </w:pPr>
      <w:r w:rsidRPr="00883971">
        <w:rPr>
          <w:noProof w:val="0"/>
        </w:rPr>
        <w:t>2.1.</w:t>
      </w:r>
      <w:r w:rsidRPr="00883971">
        <w:rPr>
          <w:rFonts w:eastAsiaTheme="minorEastAsia"/>
          <w:noProof w:val="0"/>
          <w:color w:val="auto"/>
          <w:sz w:val="24"/>
          <w:szCs w:val="24"/>
        </w:rPr>
        <w:tab/>
      </w:r>
      <w:r w:rsidRPr="00883971">
        <w:rPr>
          <w:noProof w:val="0"/>
        </w:rPr>
        <w:t>Definition</w:t>
      </w:r>
      <w:r w:rsidRPr="00883971">
        <w:rPr>
          <w:noProof w:val="0"/>
        </w:rPr>
        <w:tab/>
      </w:r>
      <w:r w:rsidRPr="00883971">
        <w:rPr>
          <w:noProof w:val="0"/>
        </w:rPr>
        <w:fldChar w:fldCharType="begin"/>
      </w:r>
      <w:r w:rsidRPr="00883971">
        <w:rPr>
          <w:noProof w:val="0"/>
        </w:rPr>
        <w:instrText xml:space="preserve"> PAGEREF _Toc450465943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65732B97" w14:textId="77777777" w:rsidR="00D40810" w:rsidRPr="00883971" w:rsidRDefault="00D40810">
      <w:pPr>
        <w:pStyle w:val="TOC2"/>
        <w:rPr>
          <w:rFonts w:eastAsiaTheme="minorEastAsia"/>
          <w:noProof w:val="0"/>
          <w:color w:val="auto"/>
          <w:sz w:val="24"/>
          <w:szCs w:val="24"/>
        </w:rPr>
      </w:pPr>
      <w:r w:rsidRPr="00883971">
        <w:rPr>
          <w:noProof w:val="0"/>
        </w:rPr>
        <w:t>2.2.</w:t>
      </w:r>
      <w:r w:rsidRPr="00883971">
        <w:rPr>
          <w:rFonts w:eastAsiaTheme="minorEastAsia"/>
          <w:noProof w:val="0"/>
          <w:color w:val="auto"/>
          <w:sz w:val="24"/>
          <w:szCs w:val="24"/>
        </w:rPr>
        <w:tab/>
      </w:r>
      <w:r w:rsidRPr="00883971">
        <w:rPr>
          <w:noProof w:val="0"/>
        </w:rPr>
        <w:t>Responsible service providers</w:t>
      </w:r>
      <w:r w:rsidRPr="00883971">
        <w:rPr>
          <w:noProof w:val="0"/>
        </w:rPr>
        <w:tab/>
      </w:r>
      <w:r w:rsidRPr="00883971">
        <w:rPr>
          <w:noProof w:val="0"/>
        </w:rPr>
        <w:fldChar w:fldCharType="begin"/>
      </w:r>
      <w:r w:rsidRPr="00883971">
        <w:rPr>
          <w:noProof w:val="0"/>
        </w:rPr>
        <w:instrText xml:space="preserve"> PAGEREF _Toc450465944 \h </w:instrText>
      </w:r>
      <w:r w:rsidRPr="00883971">
        <w:rPr>
          <w:noProof w:val="0"/>
        </w:rPr>
      </w:r>
      <w:r w:rsidRPr="00883971">
        <w:rPr>
          <w:noProof w:val="0"/>
        </w:rPr>
        <w:fldChar w:fldCharType="separate"/>
      </w:r>
      <w:r w:rsidRPr="00883971">
        <w:rPr>
          <w:noProof w:val="0"/>
        </w:rPr>
        <w:t>6</w:t>
      </w:r>
      <w:r w:rsidRPr="00883971">
        <w:rPr>
          <w:noProof w:val="0"/>
        </w:rPr>
        <w:fldChar w:fldCharType="end"/>
      </w:r>
    </w:p>
    <w:p w14:paraId="0E5C19B3" w14:textId="77777777" w:rsidR="00D40810" w:rsidRPr="00883971" w:rsidRDefault="00D40810">
      <w:pPr>
        <w:pStyle w:val="TOC1"/>
        <w:rPr>
          <w:rFonts w:eastAsiaTheme="minorEastAsia"/>
          <w:b w:val="0"/>
          <w:noProof w:val="0"/>
          <w:color w:val="auto"/>
          <w:sz w:val="24"/>
          <w:szCs w:val="24"/>
        </w:rPr>
      </w:pPr>
      <w:r w:rsidRPr="00883971">
        <w:rPr>
          <w:noProof w:val="0"/>
        </w:rPr>
        <w:t>3.</w:t>
      </w:r>
      <w:r w:rsidRPr="00883971">
        <w:rPr>
          <w:rFonts w:eastAsiaTheme="minorEastAsia"/>
          <w:b w:val="0"/>
          <w:noProof w:val="0"/>
          <w:color w:val="auto"/>
          <w:sz w:val="24"/>
          <w:szCs w:val="24"/>
        </w:rPr>
        <w:tab/>
      </w:r>
      <w:r w:rsidRPr="00883971">
        <w:rPr>
          <w:noProof w:val="0"/>
        </w:rPr>
        <w:t>Defined sea areas for information services</w:t>
      </w:r>
      <w:r w:rsidRPr="00883971">
        <w:rPr>
          <w:noProof w:val="0"/>
        </w:rPr>
        <w:tab/>
      </w:r>
      <w:r w:rsidRPr="00883971">
        <w:rPr>
          <w:noProof w:val="0"/>
        </w:rPr>
        <w:fldChar w:fldCharType="begin"/>
      </w:r>
      <w:r w:rsidRPr="00883971">
        <w:rPr>
          <w:noProof w:val="0"/>
        </w:rPr>
        <w:instrText xml:space="preserve"> PAGEREF _Toc450465945 \h </w:instrText>
      </w:r>
      <w:r w:rsidRPr="00883971">
        <w:rPr>
          <w:noProof w:val="0"/>
        </w:rPr>
      </w:r>
      <w:r w:rsidRPr="00883971">
        <w:rPr>
          <w:noProof w:val="0"/>
        </w:rPr>
        <w:fldChar w:fldCharType="separate"/>
      </w:r>
      <w:r w:rsidRPr="00883971">
        <w:rPr>
          <w:noProof w:val="0"/>
        </w:rPr>
        <w:t>7</w:t>
      </w:r>
      <w:r w:rsidRPr="00883971">
        <w:rPr>
          <w:noProof w:val="0"/>
        </w:rPr>
        <w:fldChar w:fldCharType="end"/>
      </w:r>
    </w:p>
    <w:p w14:paraId="7E529355" w14:textId="77777777" w:rsidR="00D40810" w:rsidRPr="00883971" w:rsidRDefault="00D40810">
      <w:pPr>
        <w:pStyle w:val="TOC1"/>
        <w:rPr>
          <w:rFonts w:eastAsiaTheme="minorEastAsia"/>
          <w:b w:val="0"/>
          <w:noProof w:val="0"/>
          <w:color w:val="auto"/>
          <w:sz w:val="24"/>
          <w:szCs w:val="24"/>
        </w:rPr>
      </w:pPr>
      <w:r w:rsidRPr="00883971">
        <w:rPr>
          <w:noProof w:val="0"/>
        </w:rPr>
        <w:t>4.</w:t>
      </w:r>
      <w:r w:rsidRPr="00883971">
        <w:rPr>
          <w:rFonts w:eastAsiaTheme="minorEastAsia"/>
          <w:b w:val="0"/>
          <w:noProof w:val="0"/>
          <w:color w:val="auto"/>
          <w:sz w:val="24"/>
          <w:szCs w:val="24"/>
        </w:rPr>
        <w:tab/>
      </w:r>
      <w:r w:rsidRPr="00883971">
        <w:rPr>
          <w:noProof w:val="0"/>
        </w:rPr>
        <w:t>OVERVIEW (Example Heading level 1)</w:t>
      </w:r>
      <w:r w:rsidRPr="00883971">
        <w:rPr>
          <w:noProof w:val="0"/>
        </w:rPr>
        <w:tab/>
      </w:r>
      <w:r w:rsidRPr="00883971">
        <w:rPr>
          <w:noProof w:val="0"/>
        </w:rPr>
        <w:fldChar w:fldCharType="begin"/>
      </w:r>
      <w:r w:rsidRPr="00883971">
        <w:rPr>
          <w:noProof w:val="0"/>
        </w:rPr>
        <w:instrText xml:space="preserve"> PAGEREF _Toc450465946 \h </w:instrText>
      </w:r>
      <w:r w:rsidRPr="00883971">
        <w:rPr>
          <w:noProof w:val="0"/>
        </w:rPr>
      </w:r>
      <w:r w:rsidRPr="00883971">
        <w:rPr>
          <w:noProof w:val="0"/>
        </w:rPr>
        <w:fldChar w:fldCharType="separate"/>
      </w:r>
      <w:r w:rsidRPr="00883971">
        <w:rPr>
          <w:noProof w:val="0"/>
        </w:rPr>
        <w:t>8</w:t>
      </w:r>
      <w:r w:rsidRPr="00883971">
        <w:rPr>
          <w:noProof w:val="0"/>
        </w:rPr>
        <w:fldChar w:fldCharType="end"/>
      </w:r>
    </w:p>
    <w:p w14:paraId="40EB23A2" w14:textId="77777777" w:rsidR="00D40810" w:rsidRPr="00883971" w:rsidRDefault="00D40810">
      <w:pPr>
        <w:pStyle w:val="TOC2"/>
        <w:rPr>
          <w:rFonts w:eastAsiaTheme="minorEastAsia"/>
          <w:noProof w:val="0"/>
          <w:color w:val="auto"/>
          <w:sz w:val="24"/>
          <w:szCs w:val="24"/>
        </w:rPr>
      </w:pPr>
      <w:r w:rsidRPr="00883971">
        <w:rPr>
          <w:noProof w:val="0"/>
        </w:rPr>
        <w:t>4.1.</w:t>
      </w:r>
      <w:r w:rsidRPr="00883971">
        <w:rPr>
          <w:rFonts w:eastAsiaTheme="minorEastAsia"/>
          <w:noProof w:val="0"/>
          <w:color w:val="auto"/>
          <w:sz w:val="24"/>
          <w:szCs w:val="24"/>
        </w:rPr>
        <w:tab/>
      </w:r>
      <w:r w:rsidRPr="00883971">
        <w:rPr>
          <w:noProof w:val="0"/>
        </w:rPr>
        <w:t>MS 1 VTS Information Service (IS)</w:t>
      </w:r>
      <w:r w:rsidRPr="00883971">
        <w:rPr>
          <w:noProof w:val="0"/>
        </w:rPr>
        <w:tab/>
      </w:r>
      <w:r w:rsidRPr="00883971">
        <w:rPr>
          <w:noProof w:val="0"/>
        </w:rPr>
        <w:fldChar w:fldCharType="begin"/>
      </w:r>
      <w:r w:rsidRPr="00883971">
        <w:rPr>
          <w:noProof w:val="0"/>
        </w:rPr>
        <w:instrText xml:space="preserve"> PAGEREF _Toc450465947 \h </w:instrText>
      </w:r>
      <w:r w:rsidRPr="00883971">
        <w:rPr>
          <w:noProof w:val="0"/>
        </w:rPr>
      </w:r>
      <w:r w:rsidRPr="00883971">
        <w:rPr>
          <w:noProof w:val="0"/>
        </w:rPr>
        <w:fldChar w:fldCharType="separate"/>
      </w:r>
      <w:r w:rsidRPr="00883971">
        <w:rPr>
          <w:noProof w:val="0"/>
        </w:rPr>
        <w:t>8</w:t>
      </w:r>
      <w:r w:rsidRPr="00883971">
        <w:rPr>
          <w:noProof w:val="0"/>
        </w:rPr>
        <w:fldChar w:fldCharType="end"/>
      </w:r>
    </w:p>
    <w:p w14:paraId="17C2CC28" w14:textId="77777777" w:rsidR="00D40810" w:rsidRPr="00883971" w:rsidRDefault="00D40810">
      <w:pPr>
        <w:pStyle w:val="TOC3"/>
        <w:tabs>
          <w:tab w:val="left" w:pos="1134"/>
          <w:tab w:val="right" w:leader="dot" w:pos="10195"/>
        </w:tabs>
        <w:rPr>
          <w:rFonts w:eastAsiaTheme="minorEastAsia"/>
          <w:sz w:val="24"/>
          <w:szCs w:val="24"/>
        </w:rPr>
      </w:pPr>
      <w:r w:rsidRPr="00883971">
        <w:t>4.1.1.</w:t>
      </w:r>
      <w:r w:rsidRPr="00883971">
        <w:rPr>
          <w:rFonts w:eastAsiaTheme="minorEastAsia"/>
          <w:sz w:val="24"/>
          <w:szCs w:val="24"/>
        </w:rPr>
        <w:tab/>
      </w:r>
      <w:r w:rsidRPr="00883971">
        <w:t>Area of operation</w:t>
      </w:r>
      <w:r w:rsidRPr="00883971">
        <w:tab/>
      </w:r>
      <w:r w:rsidRPr="00883971">
        <w:fldChar w:fldCharType="begin"/>
      </w:r>
      <w:r w:rsidRPr="00883971">
        <w:instrText xml:space="preserve"> PAGEREF _Toc450465948 \h </w:instrText>
      </w:r>
      <w:r w:rsidRPr="00883971">
        <w:fldChar w:fldCharType="separate"/>
      </w:r>
      <w:r w:rsidRPr="00883971">
        <w:t>8</w:t>
      </w:r>
      <w:r w:rsidRPr="00883971">
        <w:fldChar w:fldCharType="end"/>
      </w:r>
    </w:p>
    <w:p w14:paraId="271EC6E4" w14:textId="77777777" w:rsidR="00D40810" w:rsidRPr="00883971" w:rsidRDefault="00D40810">
      <w:pPr>
        <w:pStyle w:val="TOC3"/>
        <w:tabs>
          <w:tab w:val="left" w:pos="1134"/>
          <w:tab w:val="right" w:leader="dot" w:pos="10195"/>
        </w:tabs>
        <w:rPr>
          <w:rFonts w:eastAsiaTheme="minorEastAsia"/>
          <w:sz w:val="24"/>
          <w:szCs w:val="24"/>
        </w:rPr>
      </w:pPr>
      <w:r w:rsidRPr="00883971">
        <w:t>4.1.2.</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_Toc450465949 \h </w:instrText>
      </w:r>
      <w:r w:rsidRPr="00883971">
        <w:fldChar w:fldCharType="separate"/>
      </w:r>
      <w:r w:rsidRPr="00883971">
        <w:t>8</w:t>
      </w:r>
      <w:r w:rsidRPr="00883971">
        <w:fldChar w:fldCharType="end"/>
      </w:r>
    </w:p>
    <w:p w14:paraId="62C0E0AF" w14:textId="77777777" w:rsidR="00D40810" w:rsidRPr="00883971" w:rsidRDefault="00D40810">
      <w:pPr>
        <w:pStyle w:val="TOC3"/>
        <w:tabs>
          <w:tab w:val="left" w:pos="1134"/>
          <w:tab w:val="right" w:leader="dot" w:pos="10195"/>
        </w:tabs>
        <w:rPr>
          <w:rFonts w:eastAsiaTheme="minorEastAsia"/>
          <w:sz w:val="24"/>
          <w:szCs w:val="24"/>
        </w:rPr>
      </w:pPr>
      <w:r w:rsidRPr="00883971">
        <w:t>4.1.3.</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_Toc450465950 \h </w:instrText>
      </w:r>
      <w:r w:rsidRPr="00883971">
        <w:fldChar w:fldCharType="separate"/>
      </w:r>
      <w:r w:rsidRPr="00883971">
        <w:t>8</w:t>
      </w:r>
      <w:r w:rsidRPr="00883971">
        <w:fldChar w:fldCharType="end"/>
      </w:r>
    </w:p>
    <w:p w14:paraId="1C787AD5" w14:textId="77777777" w:rsidR="00D40810" w:rsidRPr="00883971" w:rsidRDefault="00D40810">
      <w:pPr>
        <w:pStyle w:val="TOC3"/>
        <w:tabs>
          <w:tab w:val="left" w:pos="1134"/>
          <w:tab w:val="right" w:leader="dot" w:pos="10195"/>
        </w:tabs>
        <w:rPr>
          <w:rFonts w:eastAsiaTheme="minorEastAsia"/>
          <w:sz w:val="24"/>
          <w:szCs w:val="24"/>
        </w:rPr>
      </w:pPr>
      <w:r w:rsidRPr="00883971">
        <w:t>4.1.4.</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_Toc450465951 \h </w:instrText>
      </w:r>
      <w:r w:rsidRPr="00883971">
        <w:fldChar w:fldCharType="separate"/>
      </w:r>
      <w:r w:rsidRPr="00883971">
        <w:t>8</w:t>
      </w:r>
      <w:r w:rsidRPr="00883971">
        <w:fldChar w:fldCharType="end"/>
      </w:r>
    </w:p>
    <w:p w14:paraId="550D0E60" w14:textId="77777777" w:rsidR="00D40810" w:rsidRPr="00883971" w:rsidRDefault="00D40810">
      <w:pPr>
        <w:pStyle w:val="TOC3"/>
        <w:tabs>
          <w:tab w:val="left" w:pos="1134"/>
          <w:tab w:val="right" w:leader="dot" w:pos="10195"/>
        </w:tabs>
        <w:rPr>
          <w:rFonts w:eastAsiaTheme="minorEastAsia"/>
          <w:sz w:val="24"/>
          <w:szCs w:val="24"/>
        </w:rPr>
      </w:pPr>
      <w:r w:rsidRPr="00883971">
        <w:t>4.1.5.</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_Toc450465952 \h </w:instrText>
      </w:r>
      <w:r w:rsidRPr="00883971">
        <w:fldChar w:fldCharType="separate"/>
      </w:r>
      <w:r w:rsidRPr="00883971">
        <w:t>8</w:t>
      </w:r>
      <w:r w:rsidRPr="00883971">
        <w:fldChar w:fldCharType="end"/>
      </w:r>
    </w:p>
    <w:p w14:paraId="70ED6046" w14:textId="77777777" w:rsidR="00D40810" w:rsidRPr="00883971" w:rsidRDefault="00D40810">
      <w:pPr>
        <w:pStyle w:val="TOC3"/>
        <w:tabs>
          <w:tab w:val="left" w:pos="1134"/>
          <w:tab w:val="right" w:leader="dot" w:pos="10195"/>
        </w:tabs>
        <w:rPr>
          <w:rFonts w:eastAsiaTheme="minorEastAsia"/>
          <w:sz w:val="24"/>
          <w:szCs w:val="24"/>
        </w:rPr>
      </w:pPr>
      <w:r w:rsidRPr="00883971">
        <w:t>4.1.6.</w:t>
      </w:r>
      <w:r w:rsidRPr="00883971">
        <w:rPr>
          <w:rFonts w:eastAsiaTheme="minorEastAsia"/>
          <w:sz w:val="24"/>
          <w:szCs w:val="24"/>
        </w:rPr>
        <w:tab/>
      </w:r>
      <w:r w:rsidRPr="00883971">
        <w:t>Portrayal and SQA</w:t>
      </w:r>
      <w:r w:rsidRPr="00883971">
        <w:tab/>
      </w:r>
      <w:r w:rsidRPr="00883971">
        <w:fldChar w:fldCharType="begin"/>
      </w:r>
      <w:r w:rsidRPr="00883971">
        <w:instrText xml:space="preserve"> PAGEREF _Toc450465953 \h </w:instrText>
      </w:r>
      <w:r w:rsidRPr="00883971">
        <w:fldChar w:fldCharType="separate"/>
      </w:r>
      <w:r w:rsidRPr="00883971">
        <w:t>8</w:t>
      </w:r>
      <w:r w:rsidRPr="00883971">
        <w:fldChar w:fldCharType="end"/>
      </w:r>
    </w:p>
    <w:p w14:paraId="5D9350BE" w14:textId="77777777" w:rsidR="00D40810" w:rsidRPr="00883971" w:rsidRDefault="00D40810">
      <w:pPr>
        <w:pStyle w:val="TOC3"/>
        <w:tabs>
          <w:tab w:val="left" w:pos="1134"/>
          <w:tab w:val="right" w:leader="dot" w:pos="10195"/>
        </w:tabs>
        <w:rPr>
          <w:rFonts w:eastAsiaTheme="minorEastAsia"/>
          <w:sz w:val="24"/>
          <w:szCs w:val="24"/>
        </w:rPr>
      </w:pPr>
      <w:r w:rsidRPr="00883971">
        <w:t>4.1.7.</w:t>
      </w:r>
      <w:r w:rsidRPr="00883971">
        <w:rPr>
          <w:rFonts w:eastAsiaTheme="minorEastAsia"/>
          <w:sz w:val="24"/>
          <w:szCs w:val="24"/>
        </w:rPr>
        <w:tab/>
      </w:r>
      <w:r w:rsidRPr="00883971">
        <w:t>Examples</w:t>
      </w:r>
      <w:r w:rsidRPr="00883971">
        <w:tab/>
      </w:r>
      <w:r w:rsidRPr="00883971">
        <w:fldChar w:fldCharType="begin"/>
      </w:r>
      <w:r w:rsidRPr="00883971">
        <w:instrText xml:space="preserve"> PAGEREF _Toc450465954 \h </w:instrText>
      </w:r>
      <w:r w:rsidRPr="00883971">
        <w:fldChar w:fldCharType="separate"/>
      </w:r>
      <w:r w:rsidRPr="00883971">
        <w:t>9</w:t>
      </w:r>
      <w:r w:rsidRPr="00883971">
        <w:fldChar w:fldCharType="end"/>
      </w:r>
    </w:p>
    <w:p w14:paraId="778D77D7" w14:textId="77777777" w:rsidR="00D40810" w:rsidRPr="00883971" w:rsidRDefault="00D40810">
      <w:pPr>
        <w:pStyle w:val="TOC2"/>
        <w:rPr>
          <w:rFonts w:eastAsiaTheme="minorEastAsia"/>
          <w:noProof w:val="0"/>
          <w:color w:val="auto"/>
          <w:sz w:val="24"/>
          <w:szCs w:val="24"/>
        </w:rPr>
      </w:pPr>
      <w:r w:rsidRPr="00883971">
        <w:rPr>
          <w:noProof w:val="0"/>
        </w:rPr>
        <w:t>4.2.</w:t>
      </w:r>
      <w:r w:rsidRPr="00883971">
        <w:rPr>
          <w:rFonts w:eastAsiaTheme="minorEastAsia"/>
          <w:noProof w:val="0"/>
          <w:color w:val="auto"/>
          <w:sz w:val="24"/>
          <w:szCs w:val="24"/>
        </w:rPr>
        <w:tab/>
      </w:r>
      <w:r w:rsidRPr="00883971">
        <w:rPr>
          <w:noProof w:val="0"/>
        </w:rPr>
        <w:t>MS 2 Navigational Assistance Service (NAS)</w:t>
      </w:r>
      <w:r w:rsidRPr="00883971">
        <w:rPr>
          <w:noProof w:val="0"/>
        </w:rPr>
        <w:tab/>
      </w:r>
      <w:r w:rsidRPr="00883971">
        <w:rPr>
          <w:noProof w:val="0"/>
        </w:rPr>
        <w:fldChar w:fldCharType="begin"/>
      </w:r>
      <w:r w:rsidRPr="00883971">
        <w:rPr>
          <w:noProof w:val="0"/>
        </w:rPr>
        <w:instrText xml:space="preserve"> PAGEREF _Toc450465955 \h </w:instrText>
      </w:r>
      <w:r w:rsidRPr="00883971">
        <w:rPr>
          <w:noProof w:val="0"/>
        </w:rPr>
      </w:r>
      <w:r w:rsidRPr="00883971">
        <w:rPr>
          <w:noProof w:val="0"/>
        </w:rPr>
        <w:fldChar w:fldCharType="separate"/>
      </w:r>
      <w:r w:rsidRPr="00883971">
        <w:rPr>
          <w:noProof w:val="0"/>
        </w:rPr>
        <w:t>9</w:t>
      </w:r>
      <w:r w:rsidRPr="00883971">
        <w:rPr>
          <w:noProof w:val="0"/>
        </w:rPr>
        <w:fldChar w:fldCharType="end"/>
      </w:r>
    </w:p>
    <w:p w14:paraId="093B65C0" w14:textId="77777777" w:rsidR="00D40810" w:rsidRPr="00883971" w:rsidRDefault="00D40810">
      <w:pPr>
        <w:pStyle w:val="TOC3"/>
        <w:tabs>
          <w:tab w:val="left" w:pos="1134"/>
          <w:tab w:val="right" w:leader="dot" w:pos="10195"/>
        </w:tabs>
        <w:rPr>
          <w:rFonts w:eastAsiaTheme="minorEastAsia"/>
          <w:sz w:val="24"/>
          <w:szCs w:val="24"/>
        </w:rPr>
      </w:pPr>
      <w:r w:rsidRPr="00883971">
        <w:t>4.2.1.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_Toc450465956 \h </w:instrText>
      </w:r>
      <w:r w:rsidRPr="00883971">
        <w:fldChar w:fldCharType="separate"/>
      </w:r>
      <w:r w:rsidRPr="00883971">
        <w:t>9</w:t>
      </w:r>
      <w:r w:rsidRPr="00883971">
        <w:fldChar w:fldCharType="end"/>
      </w:r>
    </w:p>
    <w:p w14:paraId="46BB26EE" w14:textId="77777777" w:rsidR="00D40810" w:rsidRPr="00883971" w:rsidRDefault="00D40810">
      <w:pPr>
        <w:pStyle w:val="TOC3"/>
        <w:tabs>
          <w:tab w:val="left" w:pos="1134"/>
          <w:tab w:val="right" w:leader="dot" w:pos="10195"/>
        </w:tabs>
        <w:rPr>
          <w:rFonts w:eastAsiaTheme="minorEastAsia"/>
          <w:sz w:val="24"/>
          <w:szCs w:val="24"/>
        </w:rPr>
      </w:pPr>
      <w:r w:rsidRPr="00883971">
        <w:t>4.2.2.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_Toc450465957 \h </w:instrText>
      </w:r>
      <w:r w:rsidRPr="00883971">
        <w:fldChar w:fldCharType="separate"/>
      </w:r>
      <w:r w:rsidRPr="00883971">
        <w:t>9</w:t>
      </w:r>
      <w:r w:rsidRPr="00883971">
        <w:fldChar w:fldCharType="end"/>
      </w:r>
    </w:p>
    <w:p w14:paraId="14D14A6F" w14:textId="77777777" w:rsidR="00D40810" w:rsidRPr="00883971" w:rsidRDefault="00D40810">
      <w:pPr>
        <w:pStyle w:val="TOC3"/>
        <w:tabs>
          <w:tab w:val="left" w:pos="1134"/>
          <w:tab w:val="right" w:leader="dot" w:pos="10195"/>
        </w:tabs>
        <w:rPr>
          <w:rFonts w:eastAsiaTheme="minorEastAsia"/>
          <w:sz w:val="24"/>
          <w:szCs w:val="24"/>
        </w:rPr>
      </w:pPr>
      <w:r w:rsidRPr="00883971">
        <w:t>4.2.3.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_Toc450465958 \h </w:instrText>
      </w:r>
      <w:r w:rsidRPr="00883971">
        <w:fldChar w:fldCharType="separate"/>
      </w:r>
      <w:r w:rsidRPr="00883971">
        <w:t>9</w:t>
      </w:r>
      <w:r w:rsidRPr="00883971">
        <w:fldChar w:fldCharType="end"/>
      </w:r>
    </w:p>
    <w:p w14:paraId="3C215339" w14:textId="77777777" w:rsidR="00D40810" w:rsidRPr="00883971" w:rsidRDefault="00D40810">
      <w:pPr>
        <w:pStyle w:val="TOC3"/>
        <w:tabs>
          <w:tab w:val="left" w:pos="1134"/>
          <w:tab w:val="right" w:leader="dot" w:pos="10195"/>
        </w:tabs>
        <w:rPr>
          <w:rFonts w:eastAsiaTheme="minorEastAsia"/>
          <w:sz w:val="24"/>
          <w:szCs w:val="24"/>
        </w:rPr>
      </w:pPr>
      <w:r w:rsidRPr="00883971">
        <w:t>4.2.4.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_Toc450465959 \h </w:instrText>
      </w:r>
      <w:r w:rsidRPr="00883971">
        <w:fldChar w:fldCharType="separate"/>
      </w:r>
      <w:r w:rsidRPr="00883971">
        <w:t>9</w:t>
      </w:r>
      <w:r w:rsidRPr="00883971">
        <w:fldChar w:fldCharType="end"/>
      </w:r>
    </w:p>
    <w:p w14:paraId="658295CF" w14:textId="77777777" w:rsidR="00D40810" w:rsidRPr="00883971" w:rsidRDefault="00D40810">
      <w:pPr>
        <w:pStyle w:val="TOC2"/>
        <w:rPr>
          <w:rFonts w:eastAsiaTheme="minorEastAsia"/>
          <w:noProof w:val="0"/>
          <w:color w:val="auto"/>
          <w:sz w:val="24"/>
          <w:szCs w:val="24"/>
        </w:rPr>
      </w:pPr>
      <w:r w:rsidRPr="00883971">
        <w:rPr>
          <w:noProof w:val="0"/>
        </w:rPr>
        <w:t>4.3.</w:t>
      </w:r>
      <w:r w:rsidRPr="00883971">
        <w:rPr>
          <w:rFonts w:eastAsiaTheme="minorEastAsia"/>
          <w:noProof w:val="0"/>
          <w:color w:val="auto"/>
          <w:sz w:val="24"/>
          <w:szCs w:val="24"/>
        </w:rPr>
        <w:tab/>
      </w:r>
      <w:r w:rsidRPr="00883971">
        <w:rPr>
          <w:noProof w:val="0"/>
        </w:rPr>
        <w:t>MS3 Traffic Organization Service (TOS)</w:t>
      </w:r>
      <w:r w:rsidRPr="00883971">
        <w:rPr>
          <w:noProof w:val="0"/>
        </w:rPr>
        <w:tab/>
      </w:r>
      <w:r w:rsidRPr="00883971">
        <w:rPr>
          <w:noProof w:val="0"/>
        </w:rPr>
        <w:fldChar w:fldCharType="begin"/>
      </w:r>
      <w:r w:rsidRPr="00883971">
        <w:rPr>
          <w:noProof w:val="0"/>
        </w:rPr>
        <w:instrText xml:space="preserve"> PAGEREF _Toc450465960 \h </w:instrText>
      </w:r>
      <w:r w:rsidRPr="00883971">
        <w:rPr>
          <w:noProof w:val="0"/>
        </w:rPr>
      </w:r>
      <w:r w:rsidRPr="00883971">
        <w:rPr>
          <w:noProof w:val="0"/>
        </w:rPr>
        <w:fldChar w:fldCharType="separate"/>
      </w:r>
      <w:r w:rsidRPr="00883971">
        <w:rPr>
          <w:noProof w:val="0"/>
        </w:rPr>
        <w:t>9</w:t>
      </w:r>
      <w:r w:rsidRPr="00883971">
        <w:rPr>
          <w:noProof w:val="0"/>
        </w:rPr>
        <w:fldChar w:fldCharType="end"/>
      </w:r>
    </w:p>
    <w:p w14:paraId="5DBA19D0" w14:textId="77777777" w:rsidR="00D40810" w:rsidRPr="00883971" w:rsidRDefault="00D40810">
      <w:pPr>
        <w:pStyle w:val="TOC3"/>
        <w:tabs>
          <w:tab w:val="left" w:pos="1134"/>
          <w:tab w:val="right" w:leader="dot" w:pos="10195"/>
        </w:tabs>
        <w:rPr>
          <w:rFonts w:eastAsiaTheme="minorEastAsia"/>
          <w:sz w:val="24"/>
          <w:szCs w:val="24"/>
        </w:rPr>
      </w:pPr>
      <w:r w:rsidRPr="00883971">
        <w:t>4.3.1.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_Toc450465961 \h </w:instrText>
      </w:r>
      <w:r w:rsidRPr="00883971">
        <w:fldChar w:fldCharType="separate"/>
      </w:r>
      <w:r w:rsidRPr="00883971">
        <w:t>9</w:t>
      </w:r>
      <w:r w:rsidRPr="00883971">
        <w:fldChar w:fldCharType="end"/>
      </w:r>
    </w:p>
    <w:p w14:paraId="477D24D1" w14:textId="77777777" w:rsidR="00D40810" w:rsidRPr="00883971" w:rsidRDefault="00D40810">
      <w:pPr>
        <w:pStyle w:val="TOC3"/>
        <w:tabs>
          <w:tab w:val="left" w:pos="1134"/>
          <w:tab w:val="right" w:leader="dot" w:pos="10195"/>
        </w:tabs>
        <w:rPr>
          <w:rFonts w:eastAsiaTheme="minorEastAsia"/>
          <w:sz w:val="24"/>
          <w:szCs w:val="24"/>
        </w:rPr>
      </w:pPr>
      <w:r w:rsidRPr="00883971">
        <w:t>4.3.2.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_Toc450465962 \h </w:instrText>
      </w:r>
      <w:r w:rsidRPr="00883971">
        <w:fldChar w:fldCharType="separate"/>
      </w:r>
      <w:r w:rsidRPr="00883971">
        <w:t>10</w:t>
      </w:r>
      <w:r w:rsidRPr="00883971">
        <w:fldChar w:fldCharType="end"/>
      </w:r>
    </w:p>
    <w:p w14:paraId="26FA411E" w14:textId="77777777" w:rsidR="00D40810" w:rsidRPr="00883971" w:rsidRDefault="00D40810">
      <w:pPr>
        <w:pStyle w:val="TOC3"/>
        <w:tabs>
          <w:tab w:val="left" w:pos="1134"/>
          <w:tab w:val="right" w:leader="dot" w:pos="10195"/>
        </w:tabs>
        <w:rPr>
          <w:rFonts w:eastAsiaTheme="minorEastAsia"/>
          <w:sz w:val="24"/>
          <w:szCs w:val="24"/>
        </w:rPr>
      </w:pPr>
      <w:r w:rsidRPr="00883971">
        <w:t>4.3.3.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_Toc450465963 \h </w:instrText>
      </w:r>
      <w:r w:rsidRPr="00883971">
        <w:fldChar w:fldCharType="separate"/>
      </w:r>
      <w:r w:rsidRPr="00883971">
        <w:t>10</w:t>
      </w:r>
      <w:r w:rsidRPr="00883971">
        <w:fldChar w:fldCharType="end"/>
      </w:r>
    </w:p>
    <w:p w14:paraId="69A0D18B" w14:textId="77777777" w:rsidR="00D40810" w:rsidRPr="00883971" w:rsidRDefault="00D40810">
      <w:pPr>
        <w:pStyle w:val="TOC3"/>
        <w:tabs>
          <w:tab w:val="left" w:pos="1134"/>
          <w:tab w:val="right" w:leader="dot" w:pos="10195"/>
        </w:tabs>
        <w:rPr>
          <w:rFonts w:eastAsiaTheme="minorEastAsia"/>
          <w:sz w:val="24"/>
          <w:szCs w:val="24"/>
        </w:rPr>
      </w:pPr>
      <w:r w:rsidRPr="00883971">
        <w:t>4.3.4.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_Toc450465964 \h </w:instrText>
      </w:r>
      <w:r w:rsidRPr="00883971">
        <w:fldChar w:fldCharType="separate"/>
      </w:r>
      <w:r w:rsidRPr="00883971">
        <w:t>10</w:t>
      </w:r>
      <w:r w:rsidRPr="00883971">
        <w:fldChar w:fldCharType="end"/>
      </w:r>
    </w:p>
    <w:p w14:paraId="5993C3CC" w14:textId="77777777" w:rsidR="00D40810" w:rsidRPr="00883971" w:rsidRDefault="00D40810">
      <w:pPr>
        <w:pStyle w:val="TOC2"/>
        <w:rPr>
          <w:rFonts w:eastAsiaTheme="minorEastAsia"/>
          <w:noProof w:val="0"/>
          <w:color w:val="auto"/>
          <w:sz w:val="24"/>
          <w:szCs w:val="24"/>
        </w:rPr>
      </w:pPr>
      <w:r w:rsidRPr="00883971">
        <w:rPr>
          <w:noProof w:val="0"/>
        </w:rPr>
        <w:t>4.4.</w:t>
      </w:r>
      <w:r w:rsidRPr="00883971">
        <w:rPr>
          <w:rFonts w:eastAsiaTheme="minorEastAsia"/>
          <w:noProof w:val="0"/>
          <w:color w:val="auto"/>
          <w:sz w:val="24"/>
          <w:szCs w:val="24"/>
        </w:rPr>
        <w:tab/>
      </w:r>
      <w:r w:rsidRPr="00883971">
        <w:rPr>
          <w:noProof w:val="0"/>
        </w:rPr>
        <w:t>MS4 Local Port Service (LPS)</w:t>
      </w:r>
      <w:r w:rsidRPr="00883971">
        <w:rPr>
          <w:noProof w:val="0"/>
        </w:rPr>
        <w:tab/>
      </w:r>
      <w:r w:rsidRPr="00883971">
        <w:rPr>
          <w:noProof w:val="0"/>
        </w:rPr>
        <w:fldChar w:fldCharType="begin"/>
      </w:r>
      <w:r w:rsidRPr="00883971">
        <w:rPr>
          <w:noProof w:val="0"/>
        </w:rPr>
        <w:instrText xml:space="preserve"> PAGEREF _Toc450465965 \h </w:instrText>
      </w:r>
      <w:r w:rsidRPr="00883971">
        <w:rPr>
          <w:noProof w:val="0"/>
        </w:rPr>
      </w:r>
      <w:r w:rsidRPr="00883971">
        <w:rPr>
          <w:noProof w:val="0"/>
        </w:rPr>
        <w:fldChar w:fldCharType="separate"/>
      </w:r>
      <w:r w:rsidRPr="00883971">
        <w:rPr>
          <w:noProof w:val="0"/>
        </w:rPr>
        <w:t>10</w:t>
      </w:r>
      <w:r w:rsidRPr="00883971">
        <w:rPr>
          <w:noProof w:val="0"/>
        </w:rPr>
        <w:fldChar w:fldCharType="end"/>
      </w:r>
    </w:p>
    <w:p w14:paraId="14CB3E15" w14:textId="77777777" w:rsidR="00D40810" w:rsidRPr="00883971" w:rsidRDefault="00D40810">
      <w:pPr>
        <w:pStyle w:val="TOC3"/>
        <w:tabs>
          <w:tab w:val="left" w:pos="1134"/>
          <w:tab w:val="right" w:leader="dot" w:pos="10195"/>
        </w:tabs>
        <w:rPr>
          <w:rFonts w:eastAsiaTheme="minorEastAsia"/>
          <w:sz w:val="24"/>
          <w:szCs w:val="24"/>
        </w:rPr>
      </w:pPr>
      <w:r w:rsidRPr="00883971">
        <w:t>4.4.1.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_Toc450465966 \h </w:instrText>
      </w:r>
      <w:r w:rsidRPr="00883971">
        <w:fldChar w:fldCharType="separate"/>
      </w:r>
      <w:r w:rsidRPr="00883971">
        <w:t>10</w:t>
      </w:r>
      <w:r w:rsidRPr="00883971">
        <w:fldChar w:fldCharType="end"/>
      </w:r>
    </w:p>
    <w:p w14:paraId="54195E5B" w14:textId="77777777" w:rsidR="00D40810" w:rsidRPr="00883971" w:rsidRDefault="00D40810">
      <w:pPr>
        <w:pStyle w:val="TOC3"/>
        <w:tabs>
          <w:tab w:val="left" w:pos="1134"/>
          <w:tab w:val="right" w:leader="dot" w:pos="10195"/>
        </w:tabs>
        <w:rPr>
          <w:rFonts w:eastAsiaTheme="minorEastAsia"/>
          <w:sz w:val="24"/>
          <w:szCs w:val="24"/>
        </w:rPr>
      </w:pPr>
      <w:r w:rsidRPr="00883971">
        <w:t>4.4.2.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_Toc450465967 \h </w:instrText>
      </w:r>
      <w:r w:rsidRPr="00883971">
        <w:fldChar w:fldCharType="separate"/>
      </w:r>
      <w:r w:rsidRPr="00883971">
        <w:t>10</w:t>
      </w:r>
      <w:r w:rsidRPr="00883971">
        <w:fldChar w:fldCharType="end"/>
      </w:r>
    </w:p>
    <w:p w14:paraId="6C45A1C5" w14:textId="77777777" w:rsidR="00D40810" w:rsidRPr="00883971" w:rsidRDefault="00D40810">
      <w:pPr>
        <w:pStyle w:val="TOC3"/>
        <w:tabs>
          <w:tab w:val="left" w:pos="1134"/>
          <w:tab w:val="right" w:leader="dot" w:pos="10195"/>
        </w:tabs>
        <w:rPr>
          <w:rFonts w:eastAsiaTheme="minorEastAsia"/>
          <w:sz w:val="24"/>
          <w:szCs w:val="24"/>
        </w:rPr>
      </w:pPr>
      <w:r w:rsidRPr="00883971">
        <w:t>4.4.3.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_Toc450465968 \h </w:instrText>
      </w:r>
      <w:r w:rsidRPr="00883971">
        <w:fldChar w:fldCharType="separate"/>
      </w:r>
      <w:r w:rsidRPr="00883971">
        <w:t>10</w:t>
      </w:r>
      <w:r w:rsidRPr="00883971">
        <w:fldChar w:fldCharType="end"/>
      </w:r>
    </w:p>
    <w:p w14:paraId="465C052B" w14:textId="77777777" w:rsidR="00D40810" w:rsidRPr="00883971" w:rsidRDefault="00D40810">
      <w:pPr>
        <w:pStyle w:val="TOC3"/>
        <w:tabs>
          <w:tab w:val="left" w:pos="1134"/>
          <w:tab w:val="right" w:leader="dot" w:pos="10195"/>
        </w:tabs>
        <w:rPr>
          <w:rFonts w:eastAsiaTheme="minorEastAsia"/>
          <w:sz w:val="24"/>
          <w:szCs w:val="24"/>
        </w:rPr>
      </w:pPr>
      <w:r w:rsidRPr="00883971">
        <w:t>4.4.4.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_Toc450465969 \h </w:instrText>
      </w:r>
      <w:r w:rsidRPr="00883971">
        <w:fldChar w:fldCharType="separate"/>
      </w:r>
      <w:r w:rsidRPr="00883971">
        <w:t>11</w:t>
      </w:r>
      <w:r w:rsidRPr="00883971">
        <w:fldChar w:fldCharType="end"/>
      </w:r>
    </w:p>
    <w:p w14:paraId="533F0D2D" w14:textId="77777777" w:rsidR="00D40810" w:rsidRPr="00883971" w:rsidRDefault="00D40810">
      <w:pPr>
        <w:pStyle w:val="TOC2"/>
        <w:rPr>
          <w:rFonts w:eastAsiaTheme="minorEastAsia"/>
          <w:noProof w:val="0"/>
          <w:color w:val="auto"/>
          <w:sz w:val="24"/>
          <w:szCs w:val="24"/>
        </w:rPr>
      </w:pPr>
      <w:r w:rsidRPr="00883971">
        <w:rPr>
          <w:noProof w:val="0"/>
        </w:rPr>
        <w:t>4.5.</w:t>
      </w:r>
      <w:r w:rsidRPr="00883971">
        <w:rPr>
          <w:rFonts w:eastAsiaTheme="minorEastAsia"/>
          <w:noProof w:val="0"/>
          <w:color w:val="auto"/>
          <w:sz w:val="24"/>
          <w:szCs w:val="24"/>
        </w:rPr>
        <w:tab/>
      </w:r>
      <w:r w:rsidRPr="00883971">
        <w:rPr>
          <w:noProof w:val="0"/>
        </w:rPr>
        <w:t>MS 5 Maritime Safety Information service (MSI)</w:t>
      </w:r>
      <w:r w:rsidRPr="00883971">
        <w:rPr>
          <w:noProof w:val="0"/>
        </w:rPr>
        <w:tab/>
      </w:r>
      <w:r w:rsidRPr="00883971">
        <w:rPr>
          <w:noProof w:val="0"/>
        </w:rPr>
        <w:fldChar w:fldCharType="begin"/>
      </w:r>
      <w:r w:rsidRPr="00883971">
        <w:rPr>
          <w:noProof w:val="0"/>
        </w:rPr>
        <w:instrText xml:space="preserve"> PAGEREF _Toc450465970 \h </w:instrText>
      </w:r>
      <w:r w:rsidRPr="00883971">
        <w:rPr>
          <w:noProof w:val="0"/>
        </w:rPr>
      </w:r>
      <w:r w:rsidRPr="00883971">
        <w:rPr>
          <w:noProof w:val="0"/>
        </w:rPr>
        <w:fldChar w:fldCharType="separate"/>
      </w:r>
      <w:r w:rsidRPr="00883971">
        <w:rPr>
          <w:noProof w:val="0"/>
        </w:rPr>
        <w:t>11</w:t>
      </w:r>
      <w:r w:rsidRPr="00883971">
        <w:rPr>
          <w:noProof w:val="0"/>
        </w:rPr>
        <w:fldChar w:fldCharType="end"/>
      </w:r>
    </w:p>
    <w:p w14:paraId="34E946EC" w14:textId="77777777" w:rsidR="00D40810" w:rsidRPr="00883971" w:rsidRDefault="00D40810">
      <w:pPr>
        <w:pStyle w:val="TOC3"/>
        <w:tabs>
          <w:tab w:val="left" w:pos="1134"/>
          <w:tab w:val="right" w:leader="dot" w:pos="10195"/>
        </w:tabs>
        <w:rPr>
          <w:rFonts w:eastAsiaTheme="minorEastAsia"/>
          <w:sz w:val="24"/>
          <w:szCs w:val="24"/>
        </w:rPr>
      </w:pPr>
      <w:r w:rsidRPr="00883971">
        <w:t>4.5.1.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_Toc450465971 \h </w:instrText>
      </w:r>
      <w:r w:rsidRPr="00883971">
        <w:fldChar w:fldCharType="separate"/>
      </w:r>
      <w:r w:rsidRPr="00883971">
        <w:t>11</w:t>
      </w:r>
      <w:r w:rsidRPr="00883971">
        <w:fldChar w:fldCharType="end"/>
      </w:r>
    </w:p>
    <w:p w14:paraId="7452A1D3" w14:textId="77777777" w:rsidR="00D40810" w:rsidRPr="00883971" w:rsidRDefault="00D40810">
      <w:pPr>
        <w:pStyle w:val="TOC3"/>
        <w:tabs>
          <w:tab w:val="left" w:pos="1134"/>
          <w:tab w:val="right" w:leader="dot" w:pos="10195"/>
        </w:tabs>
        <w:rPr>
          <w:rFonts w:eastAsiaTheme="minorEastAsia"/>
          <w:sz w:val="24"/>
          <w:szCs w:val="24"/>
        </w:rPr>
      </w:pPr>
      <w:r w:rsidRPr="00883971">
        <w:t>4.5.2.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_Toc450465972 \h </w:instrText>
      </w:r>
      <w:r w:rsidRPr="00883971">
        <w:fldChar w:fldCharType="separate"/>
      </w:r>
      <w:r w:rsidRPr="00883971">
        <w:t>11</w:t>
      </w:r>
      <w:r w:rsidRPr="00883971">
        <w:fldChar w:fldCharType="end"/>
      </w:r>
    </w:p>
    <w:p w14:paraId="2117108B" w14:textId="77777777" w:rsidR="00D40810" w:rsidRPr="00883971" w:rsidRDefault="00D40810">
      <w:pPr>
        <w:pStyle w:val="TOC3"/>
        <w:tabs>
          <w:tab w:val="left" w:pos="1134"/>
          <w:tab w:val="right" w:leader="dot" w:pos="10195"/>
        </w:tabs>
        <w:rPr>
          <w:rFonts w:eastAsiaTheme="minorEastAsia"/>
          <w:sz w:val="24"/>
          <w:szCs w:val="24"/>
        </w:rPr>
      </w:pPr>
      <w:r w:rsidRPr="00883971">
        <w:t>4.5.3.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_Toc450465973 \h </w:instrText>
      </w:r>
      <w:r w:rsidRPr="00883971">
        <w:fldChar w:fldCharType="separate"/>
      </w:r>
      <w:r w:rsidRPr="00883971">
        <w:t>11</w:t>
      </w:r>
      <w:r w:rsidRPr="00883971">
        <w:fldChar w:fldCharType="end"/>
      </w:r>
    </w:p>
    <w:p w14:paraId="0CE265C3" w14:textId="77777777" w:rsidR="00D40810" w:rsidRPr="00883971" w:rsidRDefault="00D40810">
      <w:pPr>
        <w:pStyle w:val="TOC3"/>
        <w:tabs>
          <w:tab w:val="left" w:pos="1134"/>
          <w:tab w:val="right" w:leader="dot" w:pos="10195"/>
        </w:tabs>
        <w:rPr>
          <w:rFonts w:eastAsiaTheme="minorEastAsia"/>
          <w:sz w:val="24"/>
          <w:szCs w:val="24"/>
        </w:rPr>
      </w:pPr>
      <w:r w:rsidRPr="00883971">
        <w:lastRenderedPageBreak/>
        <w:t>4.5.4.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_Toc450465974 \h </w:instrText>
      </w:r>
      <w:r w:rsidRPr="00883971">
        <w:fldChar w:fldCharType="separate"/>
      </w:r>
      <w:r w:rsidRPr="00883971">
        <w:t>11</w:t>
      </w:r>
      <w:r w:rsidRPr="00883971">
        <w:fldChar w:fldCharType="end"/>
      </w:r>
    </w:p>
    <w:p w14:paraId="6466A555" w14:textId="77777777" w:rsidR="00D40810" w:rsidRPr="00883971" w:rsidRDefault="00D40810">
      <w:pPr>
        <w:pStyle w:val="TOC2"/>
        <w:rPr>
          <w:rFonts w:eastAsiaTheme="minorEastAsia"/>
          <w:noProof w:val="0"/>
          <w:color w:val="auto"/>
          <w:sz w:val="24"/>
          <w:szCs w:val="24"/>
        </w:rPr>
      </w:pPr>
      <w:r w:rsidRPr="00883971">
        <w:rPr>
          <w:noProof w:val="0"/>
        </w:rPr>
        <w:t>4.6.</w:t>
      </w:r>
      <w:r w:rsidRPr="00883971">
        <w:rPr>
          <w:rFonts w:eastAsiaTheme="minorEastAsia"/>
          <w:noProof w:val="0"/>
          <w:color w:val="auto"/>
          <w:sz w:val="24"/>
          <w:szCs w:val="24"/>
        </w:rPr>
        <w:tab/>
      </w:r>
      <w:r w:rsidRPr="00883971">
        <w:rPr>
          <w:noProof w:val="0"/>
        </w:rPr>
        <w:t>MS6 Pilotage service</w:t>
      </w:r>
      <w:r w:rsidRPr="00883971">
        <w:rPr>
          <w:noProof w:val="0"/>
        </w:rPr>
        <w:tab/>
      </w:r>
      <w:r w:rsidRPr="00883971">
        <w:rPr>
          <w:noProof w:val="0"/>
        </w:rPr>
        <w:fldChar w:fldCharType="begin"/>
      </w:r>
      <w:r w:rsidRPr="00883971">
        <w:rPr>
          <w:noProof w:val="0"/>
        </w:rPr>
        <w:instrText xml:space="preserve"> PAGEREF _Toc450465975 \h </w:instrText>
      </w:r>
      <w:r w:rsidRPr="00883971">
        <w:rPr>
          <w:noProof w:val="0"/>
        </w:rPr>
      </w:r>
      <w:r w:rsidRPr="00883971">
        <w:rPr>
          <w:noProof w:val="0"/>
        </w:rPr>
        <w:fldChar w:fldCharType="separate"/>
      </w:r>
      <w:r w:rsidRPr="00883971">
        <w:rPr>
          <w:noProof w:val="0"/>
        </w:rPr>
        <w:t>11</w:t>
      </w:r>
      <w:r w:rsidRPr="00883971">
        <w:rPr>
          <w:noProof w:val="0"/>
        </w:rPr>
        <w:fldChar w:fldCharType="end"/>
      </w:r>
    </w:p>
    <w:p w14:paraId="50E19042" w14:textId="77777777" w:rsidR="00D40810" w:rsidRPr="00883971" w:rsidRDefault="00D40810">
      <w:pPr>
        <w:pStyle w:val="TOC3"/>
        <w:tabs>
          <w:tab w:val="left" w:pos="1134"/>
          <w:tab w:val="right" w:leader="dot" w:pos="10195"/>
        </w:tabs>
        <w:rPr>
          <w:rFonts w:eastAsiaTheme="minorEastAsia"/>
          <w:sz w:val="24"/>
          <w:szCs w:val="24"/>
        </w:rPr>
      </w:pPr>
      <w:r w:rsidRPr="00883971">
        <w:t>4.6.1.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_Toc450465976 \h </w:instrText>
      </w:r>
      <w:r w:rsidRPr="00883971">
        <w:fldChar w:fldCharType="separate"/>
      </w:r>
      <w:r w:rsidRPr="00883971">
        <w:t>11</w:t>
      </w:r>
      <w:r w:rsidRPr="00883971">
        <w:fldChar w:fldCharType="end"/>
      </w:r>
    </w:p>
    <w:p w14:paraId="786820C5" w14:textId="77777777" w:rsidR="00D40810" w:rsidRPr="00883971" w:rsidRDefault="00D40810">
      <w:pPr>
        <w:pStyle w:val="TOC3"/>
        <w:tabs>
          <w:tab w:val="left" w:pos="1134"/>
          <w:tab w:val="right" w:leader="dot" w:pos="10195"/>
        </w:tabs>
        <w:rPr>
          <w:rFonts w:eastAsiaTheme="minorEastAsia"/>
          <w:sz w:val="24"/>
          <w:szCs w:val="24"/>
        </w:rPr>
      </w:pPr>
      <w:r w:rsidRPr="00883971">
        <w:t>4.6.2.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_Toc450465977 \h </w:instrText>
      </w:r>
      <w:r w:rsidRPr="00883971">
        <w:fldChar w:fldCharType="separate"/>
      </w:r>
      <w:r w:rsidRPr="00883971">
        <w:t>11</w:t>
      </w:r>
      <w:r w:rsidRPr="00883971">
        <w:fldChar w:fldCharType="end"/>
      </w:r>
    </w:p>
    <w:p w14:paraId="4DBE1BE1" w14:textId="77777777" w:rsidR="00D40810" w:rsidRPr="00883971" w:rsidRDefault="00D40810">
      <w:pPr>
        <w:pStyle w:val="TOC3"/>
        <w:tabs>
          <w:tab w:val="left" w:pos="1134"/>
          <w:tab w:val="right" w:leader="dot" w:pos="10195"/>
        </w:tabs>
        <w:rPr>
          <w:rFonts w:eastAsiaTheme="minorEastAsia"/>
          <w:sz w:val="24"/>
          <w:szCs w:val="24"/>
        </w:rPr>
      </w:pPr>
      <w:r w:rsidRPr="00883971">
        <w:t>4.6.3.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_Toc450465978 \h </w:instrText>
      </w:r>
      <w:r w:rsidRPr="00883971">
        <w:fldChar w:fldCharType="separate"/>
      </w:r>
      <w:r w:rsidRPr="00883971">
        <w:t>11</w:t>
      </w:r>
      <w:r w:rsidRPr="00883971">
        <w:fldChar w:fldCharType="end"/>
      </w:r>
    </w:p>
    <w:p w14:paraId="11405963" w14:textId="77777777" w:rsidR="00D40810" w:rsidRPr="00883971" w:rsidRDefault="00D40810">
      <w:pPr>
        <w:pStyle w:val="TOC3"/>
        <w:tabs>
          <w:tab w:val="left" w:pos="1134"/>
          <w:tab w:val="right" w:leader="dot" w:pos="10195"/>
        </w:tabs>
        <w:rPr>
          <w:rFonts w:eastAsiaTheme="minorEastAsia"/>
          <w:sz w:val="24"/>
          <w:szCs w:val="24"/>
        </w:rPr>
      </w:pPr>
      <w:r w:rsidRPr="00883971">
        <w:t>4.6.4.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_Toc450465979 \h </w:instrText>
      </w:r>
      <w:r w:rsidRPr="00883971">
        <w:fldChar w:fldCharType="separate"/>
      </w:r>
      <w:r w:rsidRPr="00883971">
        <w:t>11</w:t>
      </w:r>
      <w:r w:rsidRPr="00883971">
        <w:fldChar w:fldCharType="end"/>
      </w:r>
    </w:p>
    <w:p w14:paraId="6CB1EBDA" w14:textId="77777777" w:rsidR="00D40810" w:rsidRPr="00883971" w:rsidRDefault="00D40810">
      <w:pPr>
        <w:pStyle w:val="TOC2"/>
        <w:rPr>
          <w:rFonts w:eastAsiaTheme="minorEastAsia"/>
          <w:noProof w:val="0"/>
          <w:color w:val="auto"/>
          <w:sz w:val="24"/>
          <w:szCs w:val="24"/>
        </w:rPr>
      </w:pPr>
      <w:r w:rsidRPr="00883971">
        <w:rPr>
          <w:noProof w:val="0"/>
        </w:rPr>
        <w:t>4.7.</w:t>
      </w:r>
      <w:r w:rsidRPr="00883971">
        <w:rPr>
          <w:rFonts w:eastAsiaTheme="minorEastAsia"/>
          <w:noProof w:val="0"/>
          <w:color w:val="auto"/>
          <w:sz w:val="24"/>
          <w:szCs w:val="24"/>
        </w:rPr>
        <w:tab/>
      </w:r>
      <w:r w:rsidRPr="00883971">
        <w:rPr>
          <w:noProof w:val="0"/>
        </w:rPr>
        <w:t>MS7 Tugs service</w:t>
      </w:r>
      <w:r w:rsidRPr="00883971">
        <w:rPr>
          <w:noProof w:val="0"/>
        </w:rPr>
        <w:tab/>
      </w:r>
      <w:r w:rsidRPr="00883971">
        <w:rPr>
          <w:noProof w:val="0"/>
        </w:rPr>
        <w:fldChar w:fldCharType="begin"/>
      </w:r>
      <w:r w:rsidRPr="00883971">
        <w:rPr>
          <w:noProof w:val="0"/>
        </w:rPr>
        <w:instrText xml:space="preserve"> PAGEREF _Toc450465980 \h </w:instrText>
      </w:r>
      <w:r w:rsidRPr="00883971">
        <w:rPr>
          <w:noProof w:val="0"/>
        </w:rPr>
      </w:r>
      <w:r w:rsidRPr="00883971">
        <w:rPr>
          <w:noProof w:val="0"/>
        </w:rPr>
        <w:fldChar w:fldCharType="separate"/>
      </w:r>
      <w:r w:rsidRPr="00883971">
        <w:rPr>
          <w:noProof w:val="0"/>
        </w:rPr>
        <w:t>11</w:t>
      </w:r>
      <w:r w:rsidRPr="00883971">
        <w:rPr>
          <w:noProof w:val="0"/>
        </w:rPr>
        <w:fldChar w:fldCharType="end"/>
      </w:r>
    </w:p>
    <w:p w14:paraId="00B1EF94" w14:textId="77777777" w:rsidR="00D40810" w:rsidRPr="00883971" w:rsidRDefault="00D40810">
      <w:pPr>
        <w:pStyle w:val="TOC3"/>
        <w:tabs>
          <w:tab w:val="left" w:pos="1134"/>
          <w:tab w:val="right" w:leader="dot" w:pos="10195"/>
        </w:tabs>
        <w:rPr>
          <w:rFonts w:eastAsiaTheme="minorEastAsia"/>
          <w:sz w:val="24"/>
          <w:szCs w:val="24"/>
        </w:rPr>
      </w:pPr>
      <w:r w:rsidRPr="00883971">
        <w:t>4.7.1.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_Toc450465981 \h </w:instrText>
      </w:r>
      <w:r w:rsidRPr="00883971">
        <w:fldChar w:fldCharType="separate"/>
      </w:r>
      <w:r w:rsidRPr="00883971">
        <w:t>12</w:t>
      </w:r>
      <w:r w:rsidRPr="00883971">
        <w:fldChar w:fldCharType="end"/>
      </w:r>
    </w:p>
    <w:p w14:paraId="4540AB1A" w14:textId="77777777" w:rsidR="00D40810" w:rsidRPr="00883971" w:rsidRDefault="00D40810">
      <w:pPr>
        <w:pStyle w:val="TOC3"/>
        <w:tabs>
          <w:tab w:val="left" w:pos="1134"/>
          <w:tab w:val="right" w:leader="dot" w:pos="10195"/>
        </w:tabs>
        <w:rPr>
          <w:rFonts w:eastAsiaTheme="minorEastAsia"/>
          <w:sz w:val="24"/>
          <w:szCs w:val="24"/>
        </w:rPr>
      </w:pPr>
      <w:r w:rsidRPr="00883971">
        <w:t>4.7.2.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_Toc450465982 \h </w:instrText>
      </w:r>
      <w:r w:rsidRPr="00883971">
        <w:fldChar w:fldCharType="separate"/>
      </w:r>
      <w:r w:rsidRPr="00883971">
        <w:t>12</w:t>
      </w:r>
      <w:r w:rsidRPr="00883971">
        <w:fldChar w:fldCharType="end"/>
      </w:r>
    </w:p>
    <w:p w14:paraId="5CF0CFF9" w14:textId="77777777" w:rsidR="00D40810" w:rsidRPr="00883971" w:rsidRDefault="00D40810">
      <w:pPr>
        <w:pStyle w:val="TOC3"/>
        <w:tabs>
          <w:tab w:val="left" w:pos="1134"/>
          <w:tab w:val="right" w:leader="dot" w:pos="10195"/>
        </w:tabs>
        <w:rPr>
          <w:rFonts w:eastAsiaTheme="minorEastAsia"/>
          <w:sz w:val="24"/>
          <w:szCs w:val="24"/>
        </w:rPr>
      </w:pPr>
      <w:r w:rsidRPr="00883971">
        <w:t>4.7.3.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_Toc450465983 \h </w:instrText>
      </w:r>
      <w:r w:rsidRPr="00883971">
        <w:fldChar w:fldCharType="separate"/>
      </w:r>
      <w:r w:rsidRPr="00883971">
        <w:t>12</w:t>
      </w:r>
      <w:r w:rsidRPr="00883971">
        <w:fldChar w:fldCharType="end"/>
      </w:r>
    </w:p>
    <w:p w14:paraId="1D676C5C" w14:textId="77777777" w:rsidR="00D40810" w:rsidRPr="00883971" w:rsidRDefault="00D40810">
      <w:pPr>
        <w:pStyle w:val="TOC3"/>
        <w:tabs>
          <w:tab w:val="left" w:pos="1134"/>
          <w:tab w:val="right" w:leader="dot" w:pos="10195"/>
        </w:tabs>
        <w:rPr>
          <w:rFonts w:eastAsiaTheme="minorEastAsia"/>
          <w:sz w:val="24"/>
          <w:szCs w:val="24"/>
        </w:rPr>
      </w:pPr>
      <w:r w:rsidRPr="00883971">
        <w:t>4.7.4.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_Toc450465984 \h </w:instrText>
      </w:r>
      <w:r w:rsidRPr="00883971">
        <w:fldChar w:fldCharType="separate"/>
      </w:r>
      <w:r w:rsidRPr="00883971">
        <w:t>12</w:t>
      </w:r>
      <w:r w:rsidRPr="00883971">
        <w:fldChar w:fldCharType="end"/>
      </w:r>
    </w:p>
    <w:p w14:paraId="23B4C44A" w14:textId="77777777" w:rsidR="00D40810" w:rsidRPr="00883971" w:rsidRDefault="00D40810">
      <w:pPr>
        <w:pStyle w:val="TOC2"/>
        <w:rPr>
          <w:rFonts w:eastAsiaTheme="minorEastAsia"/>
          <w:noProof w:val="0"/>
          <w:color w:val="auto"/>
          <w:sz w:val="24"/>
          <w:szCs w:val="24"/>
        </w:rPr>
      </w:pPr>
      <w:r w:rsidRPr="00883971">
        <w:rPr>
          <w:noProof w:val="0"/>
        </w:rPr>
        <w:t>4.8.</w:t>
      </w:r>
      <w:r w:rsidRPr="00883971">
        <w:rPr>
          <w:rFonts w:eastAsiaTheme="minorEastAsia"/>
          <w:noProof w:val="0"/>
          <w:color w:val="auto"/>
          <w:sz w:val="24"/>
          <w:szCs w:val="24"/>
        </w:rPr>
        <w:tab/>
      </w:r>
      <w:r w:rsidRPr="00883971">
        <w:rPr>
          <w:noProof w:val="0"/>
        </w:rPr>
        <w:t>MS8 Vessel shore reporting</w:t>
      </w:r>
      <w:r w:rsidRPr="00883971">
        <w:rPr>
          <w:noProof w:val="0"/>
        </w:rPr>
        <w:tab/>
      </w:r>
      <w:r w:rsidRPr="00883971">
        <w:rPr>
          <w:noProof w:val="0"/>
        </w:rPr>
        <w:fldChar w:fldCharType="begin"/>
      </w:r>
      <w:r w:rsidRPr="00883971">
        <w:rPr>
          <w:noProof w:val="0"/>
        </w:rPr>
        <w:instrText xml:space="preserve"> PAGEREF _Toc450465985 \h </w:instrText>
      </w:r>
      <w:r w:rsidRPr="00883971">
        <w:rPr>
          <w:noProof w:val="0"/>
        </w:rPr>
      </w:r>
      <w:r w:rsidRPr="00883971">
        <w:rPr>
          <w:noProof w:val="0"/>
        </w:rPr>
        <w:fldChar w:fldCharType="separate"/>
      </w:r>
      <w:r w:rsidRPr="00883971">
        <w:rPr>
          <w:noProof w:val="0"/>
        </w:rPr>
        <w:t>12</w:t>
      </w:r>
      <w:r w:rsidRPr="00883971">
        <w:rPr>
          <w:noProof w:val="0"/>
        </w:rPr>
        <w:fldChar w:fldCharType="end"/>
      </w:r>
    </w:p>
    <w:p w14:paraId="68DB0D91" w14:textId="77777777" w:rsidR="00D40810" w:rsidRPr="00883971" w:rsidRDefault="00D40810">
      <w:pPr>
        <w:pStyle w:val="TOC3"/>
        <w:tabs>
          <w:tab w:val="left" w:pos="1134"/>
          <w:tab w:val="right" w:leader="dot" w:pos="10195"/>
        </w:tabs>
        <w:rPr>
          <w:rFonts w:eastAsiaTheme="minorEastAsia"/>
          <w:sz w:val="24"/>
          <w:szCs w:val="24"/>
        </w:rPr>
      </w:pPr>
      <w:r w:rsidRPr="00883971">
        <w:t>4.8.1.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_Toc450465986 \h </w:instrText>
      </w:r>
      <w:r w:rsidRPr="00883971">
        <w:fldChar w:fldCharType="separate"/>
      </w:r>
      <w:r w:rsidRPr="00883971">
        <w:t>12</w:t>
      </w:r>
      <w:r w:rsidRPr="00883971">
        <w:fldChar w:fldCharType="end"/>
      </w:r>
    </w:p>
    <w:p w14:paraId="36A466D7" w14:textId="77777777" w:rsidR="00D40810" w:rsidRPr="00883971" w:rsidRDefault="00D40810">
      <w:pPr>
        <w:pStyle w:val="TOC3"/>
        <w:tabs>
          <w:tab w:val="left" w:pos="1134"/>
          <w:tab w:val="right" w:leader="dot" w:pos="10195"/>
        </w:tabs>
        <w:rPr>
          <w:rFonts w:eastAsiaTheme="minorEastAsia"/>
          <w:sz w:val="24"/>
          <w:szCs w:val="24"/>
        </w:rPr>
      </w:pPr>
      <w:r w:rsidRPr="00883971">
        <w:t>4.8.2.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_Toc450465987 \h </w:instrText>
      </w:r>
      <w:r w:rsidRPr="00883971">
        <w:fldChar w:fldCharType="separate"/>
      </w:r>
      <w:r w:rsidRPr="00883971">
        <w:t>13</w:t>
      </w:r>
      <w:r w:rsidRPr="00883971">
        <w:fldChar w:fldCharType="end"/>
      </w:r>
    </w:p>
    <w:p w14:paraId="5C0A26E9" w14:textId="77777777" w:rsidR="00D40810" w:rsidRPr="00883971" w:rsidRDefault="00D40810">
      <w:pPr>
        <w:pStyle w:val="TOC3"/>
        <w:tabs>
          <w:tab w:val="left" w:pos="1134"/>
          <w:tab w:val="right" w:leader="dot" w:pos="10195"/>
        </w:tabs>
        <w:rPr>
          <w:rFonts w:eastAsiaTheme="minorEastAsia"/>
          <w:sz w:val="24"/>
          <w:szCs w:val="24"/>
        </w:rPr>
      </w:pPr>
      <w:r w:rsidRPr="00883971">
        <w:t>4.8.3.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_Toc450465988 \h </w:instrText>
      </w:r>
      <w:r w:rsidRPr="00883971">
        <w:fldChar w:fldCharType="separate"/>
      </w:r>
      <w:r w:rsidRPr="00883971">
        <w:t>13</w:t>
      </w:r>
      <w:r w:rsidRPr="00883971">
        <w:fldChar w:fldCharType="end"/>
      </w:r>
    </w:p>
    <w:p w14:paraId="0C83AC90" w14:textId="77777777" w:rsidR="00D40810" w:rsidRPr="00883971" w:rsidRDefault="00D40810">
      <w:pPr>
        <w:pStyle w:val="TOC3"/>
        <w:tabs>
          <w:tab w:val="left" w:pos="1134"/>
          <w:tab w:val="right" w:leader="dot" w:pos="10195"/>
        </w:tabs>
        <w:rPr>
          <w:rFonts w:eastAsiaTheme="minorEastAsia"/>
          <w:sz w:val="24"/>
          <w:szCs w:val="24"/>
        </w:rPr>
      </w:pPr>
      <w:r w:rsidRPr="00883971">
        <w:t>4.8.4.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_Toc450465989 \h </w:instrText>
      </w:r>
      <w:r w:rsidRPr="00883971">
        <w:fldChar w:fldCharType="separate"/>
      </w:r>
      <w:r w:rsidRPr="00883971">
        <w:t>13</w:t>
      </w:r>
      <w:r w:rsidRPr="00883971">
        <w:fldChar w:fldCharType="end"/>
      </w:r>
    </w:p>
    <w:p w14:paraId="327FC3B7" w14:textId="77777777" w:rsidR="00D40810" w:rsidRPr="00883971" w:rsidRDefault="00D40810">
      <w:pPr>
        <w:pStyle w:val="TOC2"/>
        <w:rPr>
          <w:rFonts w:eastAsiaTheme="minorEastAsia"/>
          <w:noProof w:val="0"/>
          <w:color w:val="auto"/>
          <w:sz w:val="24"/>
          <w:szCs w:val="24"/>
        </w:rPr>
      </w:pPr>
      <w:r w:rsidRPr="00883971">
        <w:rPr>
          <w:noProof w:val="0"/>
        </w:rPr>
        <w:t>4.9.</w:t>
      </w:r>
      <w:r w:rsidRPr="00883971">
        <w:rPr>
          <w:rFonts w:eastAsiaTheme="minorEastAsia"/>
          <w:noProof w:val="0"/>
          <w:color w:val="auto"/>
          <w:sz w:val="24"/>
          <w:szCs w:val="24"/>
        </w:rPr>
        <w:tab/>
      </w:r>
      <w:r w:rsidRPr="00883971">
        <w:rPr>
          <w:noProof w:val="0"/>
        </w:rPr>
        <w:t>MS9 Telemedical Assistance Service (TMAS)</w:t>
      </w:r>
      <w:r w:rsidRPr="00883971">
        <w:rPr>
          <w:noProof w:val="0"/>
        </w:rPr>
        <w:tab/>
      </w:r>
      <w:r w:rsidRPr="00883971">
        <w:rPr>
          <w:noProof w:val="0"/>
        </w:rPr>
        <w:fldChar w:fldCharType="begin"/>
      </w:r>
      <w:r w:rsidRPr="00883971">
        <w:rPr>
          <w:noProof w:val="0"/>
        </w:rPr>
        <w:instrText xml:space="preserve"> PAGEREF _Toc450465990 \h </w:instrText>
      </w:r>
      <w:r w:rsidRPr="00883971">
        <w:rPr>
          <w:noProof w:val="0"/>
        </w:rPr>
      </w:r>
      <w:r w:rsidRPr="00883971">
        <w:rPr>
          <w:noProof w:val="0"/>
        </w:rPr>
        <w:fldChar w:fldCharType="separate"/>
      </w:r>
      <w:r w:rsidRPr="00883971">
        <w:rPr>
          <w:noProof w:val="0"/>
        </w:rPr>
        <w:t>13</w:t>
      </w:r>
      <w:r w:rsidRPr="00883971">
        <w:rPr>
          <w:noProof w:val="0"/>
        </w:rPr>
        <w:fldChar w:fldCharType="end"/>
      </w:r>
    </w:p>
    <w:p w14:paraId="6A840E2F" w14:textId="77777777" w:rsidR="00D40810" w:rsidRPr="00883971" w:rsidRDefault="00D40810">
      <w:pPr>
        <w:pStyle w:val="TOC3"/>
        <w:tabs>
          <w:tab w:val="left" w:pos="1134"/>
          <w:tab w:val="right" w:leader="dot" w:pos="10195"/>
        </w:tabs>
        <w:rPr>
          <w:rFonts w:eastAsiaTheme="minorEastAsia"/>
          <w:sz w:val="24"/>
          <w:szCs w:val="24"/>
        </w:rPr>
      </w:pPr>
      <w:r w:rsidRPr="00883971">
        <w:t>4.9.1.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_Toc450465991 \h </w:instrText>
      </w:r>
      <w:r w:rsidRPr="00883971">
        <w:fldChar w:fldCharType="separate"/>
      </w:r>
      <w:r w:rsidRPr="00883971">
        <w:t>13</w:t>
      </w:r>
      <w:r w:rsidRPr="00883971">
        <w:fldChar w:fldCharType="end"/>
      </w:r>
    </w:p>
    <w:p w14:paraId="6720FE95" w14:textId="77777777" w:rsidR="00D40810" w:rsidRPr="00883971" w:rsidRDefault="00D40810">
      <w:pPr>
        <w:pStyle w:val="TOC3"/>
        <w:tabs>
          <w:tab w:val="left" w:pos="1134"/>
          <w:tab w:val="right" w:leader="dot" w:pos="10195"/>
        </w:tabs>
        <w:rPr>
          <w:rFonts w:eastAsiaTheme="minorEastAsia"/>
          <w:sz w:val="24"/>
          <w:szCs w:val="24"/>
        </w:rPr>
      </w:pPr>
      <w:r w:rsidRPr="00883971">
        <w:t>4.9.2.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_Toc450465992 \h </w:instrText>
      </w:r>
      <w:r w:rsidRPr="00883971">
        <w:fldChar w:fldCharType="separate"/>
      </w:r>
      <w:r w:rsidRPr="00883971">
        <w:t>14</w:t>
      </w:r>
      <w:r w:rsidRPr="00883971">
        <w:fldChar w:fldCharType="end"/>
      </w:r>
    </w:p>
    <w:p w14:paraId="77D38E57" w14:textId="77777777" w:rsidR="00D40810" w:rsidRPr="00883971" w:rsidRDefault="00D40810">
      <w:pPr>
        <w:pStyle w:val="TOC3"/>
        <w:tabs>
          <w:tab w:val="left" w:pos="1134"/>
          <w:tab w:val="right" w:leader="dot" w:pos="10195"/>
        </w:tabs>
        <w:rPr>
          <w:rFonts w:eastAsiaTheme="minorEastAsia"/>
          <w:sz w:val="24"/>
          <w:szCs w:val="24"/>
        </w:rPr>
      </w:pPr>
      <w:r w:rsidRPr="00883971">
        <w:t>4.9.3.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_Toc450465993 \h </w:instrText>
      </w:r>
      <w:r w:rsidRPr="00883971">
        <w:fldChar w:fldCharType="separate"/>
      </w:r>
      <w:r w:rsidRPr="00883971">
        <w:t>14</w:t>
      </w:r>
      <w:r w:rsidRPr="00883971">
        <w:fldChar w:fldCharType="end"/>
      </w:r>
    </w:p>
    <w:p w14:paraId="0A08953F" w14:textId="77777777" w:rsidR="00D40810" w:rsidRPr="00883971" w:rsidRDefault="00D40810">
      <w:pPr>
        <w:pStyle w:val="TOC3"/>
        <w:tabs>
          <w:tab w:val="left" w:pos="1134"/>
          <w:tab w:val="right" w:leader="dot" w:pos="10195"/>
        </w:tabs>
        <w:rPr>
          <w:rFonts w:eastAsiaTheme="minorEastAsia"/>
          <w:sz w:val="24"/>
          <w:szCs w:val="24"/>
        </w:rPr>
      </w:pPr>
      <w:r w:rsidRPr="00883971">
        <w:t>4.9.4.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_Toc450465994 \h </w:instrText>
      </w:r>
      <w:r w:rsidRPr="00883971">
        <w:fldChar w:fldCharType="separate"/>
      </w:r>
      <w:r w:rsidRPr="00883971">
        <w:t>14</w:t>
      </w:r>
      <w:r w:rsidRPr="00883971">
        <w:fldChar w:fldCharType="end"/>
      </w:r>
    </w:p>
    <w:p w14:paraId="06524C42" w14:textId="77777777" w:rsidR="00D40810" w:rsidRPr="00883971" w:rsidRDefault="00D40810">
      <w:pPr>
        <w:pStyle w:val="TOC2"/>
        <w:rPr>
          <w:rFonts w:eastAsiaTheme="minorEastAsia"/>
          <w:noProof w:val="0"/>
          <w:color w:val="auto"/>
          <w:sz w:val="24"/>
          <w:szCs w:val="24"/>
        </w:rPr>
      </w:pPr>
      <w:r w:rsidRPr="00883971">
        <w:rPr>
          <w:noProof w:val="0"/>
        </w:rPr>
        <w:t>4.10.</w:t>
      </w:r>
      <w:r w:rsidRPr="00883971">
        <w:rPr>
          <w:rFonts w:eastAsiaTheme="minorEastAsia"/>
          <w:noProof w:val="0"/>
          <w:color w:val="auto"/>
          <w:sz w:val="24"/>
          <w:szCs w:val="24"/>
        </w:rPr>
        <w:tab/>
      </w:r>
      <w:r w:rsidRPr="00883971">
        <w:rPr>
          <w:noProof w:val="0"/>
        </w:rPr>
        <w:t>MSP10 Maritime Assistance Service (MAS)</w:t>
      </w:r>
      <w:r w:rsidRPr="00883971">
        <w:rPr>
          <w:noProof w:val="0"/>
        </w:rPr>
        <w:tab/>
      </w:r>
      <w:r w:rsidRPr="00883971">
        <w:rPr>
          <w:noProof w:val="0"/>
        </w:rPr>
        <w:fldChar w:fldCharType="begin"/>
      </w:r>
      <w:r w:rsidRPr="00883971">
        <w:rPr>
          <w:noProof w:val="0"/>
        </w:rPr>
        <w:instrText xml:space="preserve"> PAGEREF _Toc450465995 \h </w:instrText>
      </w:r>
      <w:r w:rsidRPr="00883971">
        <w:rPr>
          <w:noProof w:val="0"/>
        </w:rPr>
      </w:r>
      <w:r w:rsidRPr="00883971">
        <w:rPr>
          <w:noProof w:val="0"/>
        </w:rPr>
        <w:fldChar w:fldCharType="separate"/>
      </w:r>
      <w:r w:rsidRPr="00883971">
        <w:rPr>
          <w:noProof w:val="0"/>
        </w:rPr>
        <w:t>14</w:t>
      </w:r>
      <w:r w:rsidRPr="00883971">
        <w:rPr>
          <w:noProof w:val="0"/>
        </w:rPr>
        <w:fldChar w:fldCharType="end"/>
      </w:r>
    </w:p>
    <w:p w14:paraId="1E444690" w14:textId="77777777" w:rsidR="00D40810" w:rsidRPr="00883971" w:rsidRDefault="00D40810">
      <w:pPr>
        <w:pStyle w:val="TOC3"/>
        <w:tabs>
          <w:tab w:val="left" w:pos="1843"/>
          <w:tab w:val="right" w:leader="dot" w:pos="10195"/>
        </w:tabs>
        <w:rPr>
          <w:rFonts w:eastAsiaTheme="minorEastAsia"/>
          <w:sz w:val="24"/>
          <w:szCs w:val="24"/>
        </w:rPr>
      </w:pPr>
      <w:r w:rsidRPr="00883971">
        <w:t>4.10.1.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_Toc450465996 \h </w:instrText>
      </w:r>
      <w:r w:rsidRPr="00883971">
        <w:fldChar w:fldCharType="separate"/>
      </w:r>
      <w:r w:rsidRPr="00883971">
        <w:t>14</w:t>
      </w:r>
      <w:r w:rsidRPr="00883971">
        <w:fldChar w:fldCharType="end"/>
      </w:r>
    </w:p>
    <w:p w14:paraId="3C53B9D6" w14:textId="77777777" w:rsidR="00D40810" w:rsidRPr="00883971" w:rsidRDefault="00D40810">
      <w:pPr>
        <w:pStyle w:val="TOC3"/>
        <w:tabs>
          <w:tab w:val="left" w:pos="1843"/>
          <w:tab w:val="right" w:leader="dot" w:pos="10195"/>
        </w:tabs>
        <w:rPr>
          <w:rFonts w:eastAsiaTheme="minorEastAsia"/>
          <w:sz w:val="24"/>
          <w:szCs w:val="24"/>
        </w:rPr>
      </w:pPr>
      <w:r w:rsidRPr="00883971">
        <w:t>4.10.2.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_Toc450465997 \h </w:instrText>
      </w:r>
      <w:r w:rsidRPr="00883971">
        <w:fldChar w:fldCharType="separate"/>
      </w:r>
      <w:r w:rsidRPr="00883971">
        <w:t>14</w:t>
      </w:r>
      <w:r w:rsidRPr="00883971">
        <w:fldChar w:fldCharType="end"/>
      </w:r>
    </w:p>
    <w:p w14:paraId="730D1111" w14:textId="77777777" w:rsidR="00D40810" w:rsidRPr="00883971" w:rsidRDefault="00D40810">
      <w:pPr>
        <w:pStyle w:val="TOC3"/>
        <w:tabs>
          <w:tab w:val="left" w:pos="1843"/>
          <w:tab w:val="right" w:leader="dot" w:pos="10195"/>
        </w:tabs>
        <w:rPr>
          <w:rFonts w:eastAsiaTheme="minorEastAsia"/>
          <w:sz w:val="24"/>
          <w:szCs w:val="24"/>
        </w:rPr>
      </w:pPr>
      <w:r w:rsidRPr="00883971">
        <w:t>4.10.3.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_Toc450465998 \h </w:instrText>
      </w:r>
      <w:r w:rsidRPr="00883971">
        <w:fldChar w:fldCharType="separate"/>
      </w:r>
      <w:r w:rsidRPr="00883971">
        <w:t>14</w:t>
      </w:r>
      <w:r w:rsidRPr="00883971">
        <w:fldChar w:fldCharType="end"/>
      </w:r>
    </w:p>
    <w:p w14:paraId="5754C092" w14:textId="77777777" w:rsidR="00D40810" w:rsidRPr="00883971" w:rsidRDefault="00D40810">
      <w:pPr>
        <w:pStyle w:val="TOC3"/>
        <w:tabs>
          <w:tab w:val="left" w:pos="1843"/>
          <w:tab w:val="right" w:leader="dot" w:pos="10195"/>
        </w:tabs>
        <w:rPr>
          <w:rFonts w:eastAsiaTheme="minorEastAsia"/>
          <w:sz w:val="24"/>
          <w:szCs w:val="24"/>
        </w:rPr>
      </w:pPr>
      <w:r w:rsidRPr="00883971">
        <w:t>4.10.4.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_Toc450465999 \h </w:instrText>
      </w:r>
      <w:r w:rsidRPr="00883971">
        <w:fldChar w:fldCharType="separate"/>
      </w:r>
      <w:r w:rsidRPr="00883971">
        <w:t>14</w:t>
      </w:r>
      <w:r w:rsidRPr="00883971">
        <w:fldChar w:fldCharType="end"/>
      </w:r>
    </w:p>
    <w:p w14:paraId="696C8391" w14:textId="77777777" w:rsidR="00D40810" w:rsidRPr="00883971" w:rsidRDefault="00D40810">
      <w:pPr>
        <w:pStyle w:val="TOC2"/>
        <w:rPr>
          <w:rFonts w:eastAsiaTheme="minorEastAsia"/>
          <w:noProof w:val="0"/>
          <w:color w:val="auto"/>
          <w:sz w:val="24"/>
          <w:szCs w:val="24"/>
        </w:rPr>
      </w:pPr>
      <w:r w:rsidRPr="00883971">
        <w:rPr>
          <w:noProof w:val="0"/>
        </w:rPr>
        <w:t>4.11.</w:t>
      </w:r>
      <w:r w:rsidRPr="00883971">
        <w:rPr>
          <w:rFonts w:eastAsiaTheme="minorEastAsia"/>
          <w:noProof w:val="0"/>
          <w:color w:val="auto"/>
          <w:sz w:val="24"/>
          <w:szCs w:val="24"/>
        </w:rPr>
        <w:tab/>
      </w:r>
      <w:r w:rsidRPr="00883971">
        <w:rPr>
          <w:noProof w:val="0"/>
        </w:rPr>
        <w:t>MS 11 Nautical Chart Service</w:t>
      </w:r>
      <w:r w:rsidRPr="00883971">
        <w:rPr>
          <w:noProof w:val="0"/>
        </w:rPr>
        <w:tab/>
      </w:r>
      <w:r w:rsidRPr="00883971">
        <w:rPr>
          <w:noProof w:val="0"/>
        </w:rPr>
        <w:fldChar w:fldCharType="begin"/>
      </w:r>
      <w:r w:rsidRPr="00883971">
        <w:rPr>
          <w:noProof w:val="0"/>
        </w:rPr>
        <w:instrText xml:space="preserve"> PAGEREF _Toc450466000 \h </w:instrText>
      </w:r>
      <w:r w:rsidRPr="00883971">
        <w:rPr>
          <w:noProof w:val="0"/>
        </w:rPr>
      </w:r>
      <w:r w:rsidRPr="00883971">
        <w:rPr>
          <w:noProof w:val="0"/>
        </w:rPr>
        <w:fldChar w:fldCharType="separate"/>
      </w:r>
      <w:r w:rsidRPr="00883971">
        <w:rPr>
          <w:noProof w:val="0"/>
        </w:rPr>
        <w:t>14</w:t>
      </w:r>
      <w:r w:rsidRPr="00883971">
        <w:rPr>
          <w:noProof w:val="0"/>
        </w:rPr>
        <w:fldChar w:fldCharType="end"/>
      </w:r>
    </w:p>
    <w:p w14:paraId="03004C6A" w14:textId="77777777" w:rsidR="00D40810" w:rsidRPr="00883971" w:rsidRDefault="00D40810">
      <w:pPr>
        <w:pStyle w:val="TOC3"/>
        <w:tabs>
          <w:tab w:val="left" w:pos="1843"/>
          <w:tab w:val="right" w:leader="dot" w:pos="10195"/>
        </w:tabs>
        <w:rPr>
          <w:rFonts w:eastAsiaTheme="minorEastAsia"/>
          <w:sz w:val="24"/>
          <w:szCs w:val="24"/>
        </w:rPr>
      </w:pPr>
      <w:r w:rsidRPr="00883971">
        <w:t>4.11.1.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_Toc450466001 \h </w:instrText>
      </w:r>
      <w:r w:rsidRPr="00883971">
        <w:fldChar w:fldCharType="separate"/>
      </w:r>
      <w:r w:rsidRPr="00883971">
        <w:t>14</w:t>
      </w:r>
      <w:r w:rsidRPr="00883971">
        <w:fldChar w:fldCharType="end"/>
      </w:r>
    </w:p>
    <w:p w14:paraId="3D801FDA" w14:textId="77777777" w:rsidR="00D40810" w:rsidRPr="00883971" w:rsidRDefault="00D40810">
      <w:pPr>
        <w:pStyle w:val="TOC3"/>
        <w:tabs>
          <w:tab w:val="left" w:pos="1843"/>
          <w:tab w:val="right" w:leader="dot" w:pos="10195"/>
        </w:tabs>
        <w:rPr>
          <w:rFonts w:eastAsiaTheme="minorEastAsia"/>
          <w:sz w:val="24"/>
          <w:szCs w:val="24"/>
        </w:rPr>
      </w:pPr>
      <w:r w:rsidRPr="00883971">
        <w:t>4.11.2.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_Toc450466002 \h </w:instrText>
      </w:r>
      <w:r w:rsidRPr="00883971">
        <w:fldChar w:fldCharType="separate"/>
      </w:r>
      <w:r w:rsidRPr="00883971">
        <w:t>15</w:t>
      </w:r>
      <w:r w:rsidRPr="00883971">
        <w:fldChar w:fldCharType="end"/>
      </w:r>
    </w:p>
    <w:p w14:paraId="7752C184" w14:textId="77777777" w:rsidR="00D40810" w:rsidRPr="00883971" w:rsidRDefault="00D40810">
      <w:pPr>
        <w:pStyle w:val="TOC3"/>
        <w:tabs>
          <w:tab w:val="left" w:pos="1843"/>
          <w:tab w:val="right" w:leader="dot" w:pos="10195"/>
        </w:tabs>
        <w:rPr>
          <w:rFonts w:eastAsiaTheme="minorEastAsia"/>
          <w:sz w:val="24"/>
          <w:szCs w:val="24"/>
        </w:rPr>
      </w:pPr>
      <w:r w:rsidRPr="00883971">
        <w:t>4.11.3.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_Toc450466003 \h </w:instrText>
      </w:r>
      <w:r w:rsidRPr="00883971">
        <w:fldChar w:fldCharType="separate"/>
      </w:r>
      <w:r w:rsidRPr="00883971">
        <w:t>15</w:t>
      </w:r>
      <w:r w:rsidRPr="00883971">
        <w:fldChar w:fldCharType="end"/>
      </w:r>
    </w:p>
    <w:p w14:paraId="3CD6D532" w14:textId="77777777" w:rsidR="00D40810" w:rsidRPr="00883971" w:rsidRDefault="00D40810">
      <w:pPr>
        <w:pStyle w:val="TOC3"/>
        <w:tabs>
          <w:tab w:val="left" w:pos="1843"/>
          <w:tab w:val="right" w:leader="dot" w:pos="10195"/>
        </w:tabs>
        <w:rPr>
          <w:rFonts w:eastAsiaTheme="minorEastAsia"/>
          <w:sz w:val="24"/>
          <w:szCs w:val="24"/>
        </w:rPr>
      </w:pPr>
      <w:r w:rsidRPr="00883971">
        <w:t>4.11.4.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_Toc450466004 \h </w:instrText>
      </w:r>
      <w:r w:rsidRPr="00883971">
        <w:fldChar w:fldCharType="separate"/>
      </w:r>
      <w:r w:rsidRPr="00883971">
        <w:t>15</w:t>
      </w:r>
      <w:r w:rsidRPr="00883971">
        <w:fldChar w:fldCharType="end"/>
      </w:r>
    </w:p>
    <w:p w14:paraId="18BDBCE7" w14:textId="77777777" w:rsidR="00D40810" w:rsidRPr="00883971" w:rsidRDefault="00D40810">
      <w:pPr>
        <w:pStyle w:val="TOC2"/>
        <w:rPr>
          <w:rFonts w:eastAsiaTheme="minorEastAsia"/>
          <w:noProof w:val="0"/>
          <w:color w:val="auto"/>
          <w:sz w:val="24"/>
          <w:szCs w:val="24"/>
        </w:rPr>
      </w:pPr>
      <w:r w:rsidRPr="00883971">
        <w:rPr>
          <w:noProof w:val="0"/>
        </w:rPr>
        <w:t>4.12.</w:t>
      </w:r>
      <w:r w:rsidRPr="00883971">
        <w:rPr>
          <w:rFonts w:eastAsiaTheme="minorEastAsia"/>
          <w:noProof w:val="0"/>
          <w:color w:val="auto"/>
          <w:sz w:val="24"/>
          <w:szCs w:val="24"/>
        </w:rPr>
        <w:tab/>
      </w:r>
      <w:r w:rsidRPr="00883971">
        <w:rPr>
          <w:noProof w:val="0"/>
        </w:rPr>
        <w:t>MS 12 Nautical publications service</w:t>
      </w:r>
      <w:r w:rsidRPr="00883971">
        <w:rPr>
          <w:noProof w:val="0"/>
        </w:rPr>
        <w:tab/>
      </w:r>
      <w:r w:rsidRPr="00883971">
        <w:rPr>
          <w:noProof w:val="0"/>
        </w:rPr>
        <w:fldChar w:fldCharType="begin"/>
      </w:r>
      <w:r w:rsidRPr="00883971">
        <w:rPr>
          <w:noProof w:val="0"/>
        </w:rPr>
        <w:instrText xml:space="preserve"> PAGEREF _Toc450466005 \h </w:instrText>
      </w:r>
      <w:r w:rsidRPr="00883971">
        <w:rPr>
          <w:noProof w:val="0"/>
        </w:rPr>
      </w:r>
      <w:r w:rsidRPr="00883971">
        <w:rPr>
          <w:noProof w:val="0"/>
        </w:rPr>
        <w:fldChar w:fldCharType="separate"/>
      </w:r>
      <w:r w:rsidRPr="00883971">
        <w:rPr>
          <w:noProof w:val="0"/>
        </w:rPr>
        <w:t>15</w:t>
      </w:r>
      <w:r w:rsidRPr="00883971">
        <w:rPr>
          <w:noProof w:val="0"/>
        </w:rPr>
        <w:fldChar w:fldCharType="end"/>
      </w:r>
    </w:p>
    <w:p w14:paraId="4204A64F" w14:textId="77777777" w:rsidR="00D40810" w:rsidRPr="00883971" w:rsidRDefault="00D40810">
      <w:pPr>
        <w:pStyle w:val="TOC3"/>
        <w:tabs>
          <w:tab w:val="left" w:pos="1843"/>
          <w:tab w:val="right" w:leader="dot" w:pos="10195"/>
        </w:tabs>
        <w:rPr>
          <w:rFonts w:eastAsiaTheme="minorEastAsia"/>
          <w:sz w:val="24"/>
          <w:szCs w:val="24"/>
        </w:rPr>
      </w:pPr>
      <w:r w:rsidRPr="00883971">
        <w:t>4.12.1.</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_Toc450466006 \h </w:instrText>
      </w:r>
      <w:r w:rsidRPr="00883971">
        <w:fldChar w:fldCharType="separate"/>
      </w:r>
      <w:r w:rsidRPr="00883971">
        <w:t>15</w:t>
      </w:r>
      <w:r w:rsidRPr="00883971">
        <w:fldChar w:fldCharType="end"/>
      </w:r>
    </w:p>
    <w:p w14:paraId="476D0DF9" w14:textId="77777777" w:rsidR="00D40810" w:rsidRPr="00883971" w:rsidRDefault="00D40810">
      <w:pPr>
        <w:pStyle w:val="TOC3"/>
        <w:tabs>
          <w:tab w:val="left" w:pos="1843"/>
          <w:tab w:val="right" w:leader="dot" w:pos="10195"/>
        </w:tabs>
        <w:rPr>
          <w:rFonts w:eastAsiaTheme="minorEastAsia"/>
          <w:sz w:val="24"/>
          <w:szCs w:val="24"/>
        </w:rPr>
      </w:pPr>
      <w:r w:rsidRPr="00883971">
        <w:t>4.12.2.</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_Toc450466007 \h </w:instrText>
      </w:r>
      <w:r w:rsidRPr="00883971">
        <w:fldChar w:fldCharType="separate"/>
      </w:r>
      <w:r w:rsidRPr="00883971">
        <w:t>15</w:t>
      </w:r>
      <w:r w:rsidRPr="00883971">
        <w:fldChar w:fldCharType="end"/>
      </w:r>
    </w:p>
    <w:p w14:paraId="3DBDEB2A" w14:textId="77777777" w:rsidR="00D40810" w:rsidRPr="00883971" w:rsidRDefault="00D40810">
      <w:pPr>
        <w:pStyle w:val="TOC3"/>
        <w:tabs>
          <w:tab w:val="left" w:pos="1843"/>
          <w:tab w:val="right" w:leader="dot" w:pos="10195"/>
        </w:tabs>
        <w:rPr>
          <w:rFonts w:eastAsiaTheme="minorEastAsia"/>
          <w:sz w:val="24"/>
          <w:szCs w:val="24"/>
        </w:rPr>
      </w:pPr>
      <w:r w:rsidRPr="00883971">
        <w:t>4.12.3.</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_Toc450466008 \h </w:instrText>
      </w:r>
      <w:r w:rsidRPr="00883971">
        <w:fldChar w:fldCharType="separate"/>
      </w:r>
      <w:r w:rsidRPr="00883971">
        <w:t>15</w:t>
      </w:r>
      <w:r w:rsidRPr="00883971">
        <w:fldChar w:fldCharType="end"/>
      </w:r>
    </w:p>
    <w:p w14:paraId="39F37EB4" w14:textId="77777777" w:rsidR="00D40810" w:rsidRPr="00883971" w:rsidRDefault="00D40810">
      <w:pPr>
        <w:pStyle w:val="TOC2"/>
        <w:rPr>
          <w:rFonts w:eastAsiaTheme="minorEastAsia"/>
          <w:noProof w:val="0"/>
          <w:color w:val="auto"/>
          <w:sz w:val="24"/>
          <w:szCs w:val="24"/>
        </w:rPr>
      </w:pPr>
      <w:r w:rsidRPr="00883971">
        <w:rPr>
          <w:noProof w:val="0"/>
        </w:rPr>
        <w:t>4.13.</w:t>
      </w:r>
      <w:r w:rsidRPr="00883971">
        <w:rPr>
          <w:rFonts w:eastAsiaTheme="minorEastAsia"/>
          <w:noProof w:val="0"/>
          <w:color w:val="auto"/>
          <w:sz w:val="24"/>
          <w:szCs w:val="24"/>
        </w:rPr>
        <w:tab/>
      </w:r>
      <w:r w:rsidRPr="00883971">
        <w:rPr>
          <w:noProof w:val="0"/>
        </w:rPr>
        <w:t>MSP13 Ice navigation service</w:t>
      </w:r>
      <w:r w:rsidRPr="00883971">
        <w:rPr>
          <w:noProof w:val="0"/>
        </w:rPr>
        <w:tab/>
      </w:r>
      <w:r w:rsidRPr="00883971">
        <w:rPr>
          <w:noProof w:val="0"/>
        </w:rPr>
        <w:fldChar w:fldCharType="begin"/>
      </w:r>
      <w:r w:rsidRPr="00883971">
        <w:rPr>
          <w:noProof w:val="0"/>
        </w:rPr>
        <w:instrText xml:space="preserve"> PAGEREF _Toc450466009 \h </w:instrText>
      </w:r>
      <w:r w:rsidRPr="00883971">
        <w:rPr>
          <w:noProof w:val="0"/>
        </w:rPr>
      </w:r>
      <w:r w:rsidRPr="00883971">
        <w:rPr>
          <w:noProof w:val="0"/>
        </w:rPr>
        <w:fldChar w:fldCharType="separate"/>
      </w:r>
      <w:r w:rsidRPr="00883971">
        <w:rPr>
          <w:noProof w:val="0"/>
        </w:rPr>
        <w:t>15</w:t>
      </w:r>
      <w:r w:rsidRPr="00883971">
        <w:rPr>
          <w:noProof w:val="0"/>
        </w:rPr>
        <w:fldChar w:fldCharType="end"/>
      </w:r>
    </w:p>
    <w:p w14:paraId="4D508E11" w14:textId="77777777" w:rsidR="00D40810" w:rsidRPr="00883971" w:rsidRDefault="00D40810">
      <w:pPr>
        <w:pStyle w:val="TOC3"/>
        <w:tabs>
          <w:tab w:val="left" w:pos="1843"/>
          <w:tab w:val="right" w:leader="dot" w:pos="10195"/>
        </w:tabs>
        <w:rPr>
          <w:rFonts w:eastAsiaTheme="minorEastAsia"/>
          <w:sz w:val="24"/>
          <w:szCs w:val="24"/>
        </w:rPr>
      </w:pPr>
      <w:r w:rsidRPr="00883971">
        <w:t>4.13.1.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_Toc450466010 \h </w:instrText>
      </w:r>
      <w:r w:rsidRPr="00883971">
        <w:fldChar w:fldCharType="separate"/>
      </w:r>
      <w:r w:rsidRPr="00883971">
        <w:t>15</w:t>
      </w:r>
      <w:r w:rsidRPr="00883971">
        <w:fldChar w:fldCharType="end"/>
      </w:r>
    </w:p>
    <w:p w14:paraId="2666F160" w14:textId="77777777" w:rsidR="00D40810" w:rsidRPr="00883971" w:rsidRDefault="00D40810">
      <w:pPr>
        <w:pStyle w:val="TOC3"/>
        <w:tabs>
          <w:tab w:val="left" w:pos="1843"/>
          <w:tab w:val="right" w:leader="dot" w:pos="10195"/>
        </w:tabs>
        <w:rPr>
          <w:rFonts w:eastAsiaTheme="minorEastAsia"/>
          <w:sz w:val="24"/>
          <w:szCs w:val="24"/>
        </w:rPr>
      </w:pPr>
      <w:r w:rsidRPr="00883971">
        <w:t>4.13.2.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_Toc450466011 \h </w:instrText>
      </w:r>
      <w:r w:rsidRPr="00883971">
        <w:fldChar w:fldCharType="separate"/>
      </w:r>
      <w:r w:rsidRPr="00883971">
        <w:t>15</w:t>
      </w:r>
      <w:r w:rsidRPr="00883971">
        <w:fldChar w:fldCharType="end"/>
      </w:r>
    </w:p>
    <w:p w14:paraId="5646C97D" w14:textId="77777777" w:rsidR="00D40810" w:rsidRPr="00883971" w:rsidRDefault="00D40810">
      <w:pPr>
        <w:pStyle w:val="TOC3"/>
        <w:tabs>
          <w:tab w:val="left" w:pos="1843"/>
          <w:tab w:val="right" w:leader="dot" w:pos="10195"/>
        </w:tabs>
        <w:rPr>
          <w:rFonts w:eastAsiaTheme="minorEastAsia"/>
          <w:sz w:val="24"/>
          <w:szCs w:val="24"/>
        </w:rPr>
      </w:pPr>
      <w:r w:rsidRPr="00883971">
        <w:t>4.13.3.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_Toc450466012 \h </w:instrText>
      </w:r>
      <w:r w:rsidRPr="00883971">
        <w:fldChar w:fldCharType="separate"/>
      </w:r>
      <w:r w:rsidRPr="00883971">
        <w:t>16</w:t>
      </w:r>
      <w:r w:rsidRPr="00883971">
        <w:fldChar w:fldCharType="end"/>
      </w:r>
    </w:p>
    <w:p w14:paraId="74ACA38A" w14:textId="77777777" w:rsidR="00D40810" w:rsidRPr="00883971" w:rsidRDefault="00D40810">
      <w:pPr>
        <w:pStyle w:val="TOC3"/>
        <w:tabs>
          <w:tab w:val="left" w:pos="1843"/>
          <w:tab w:val="right" w:leader="dot" w:pos="10195"/>
        </w:tabs>
        <w:rPr>
          <w:rFonts w:eastAsiaTheme="minorEastAsia"/>
          <w:sz w:val="24"/>
          <w:szCs w:val="24"/>
        </w:rPr>
      </w:pPr>
      <w:r w:rsidRPr="00883971">
        <w:t>4.13.4.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_Toc450466013 \h </w:instrText>
      </w:r>
      <w:r w:rsidRPr="00883971">
        <w:fldChar w:fldCharType="separate"/>
      </w:r>
      <w:r w:rsidRPr="00883971">
        <w:t>16</w:t>
      </w:r>
      <w:r w:rsidRPr="00883971">
        <w:fldChar w:fldCharType="end"/>
      </w:r>
    </w:p>
    <w:p w14:paraId="1E0ACAE3" w14:textId="77777777" w:rsidR="00D40810" w:rsidRPr="00883971" w:rsidRDefault="00D40810">
      <w:pPr>
        <w:pStyle w:val="TOC2"/>
        <w:rPr>
          <w:rFonts w:eastAsiaTheme="minorEastAsia"/>
          <w:noProof w:val="0"/>
          <w:color w:val="auto"/>
          <w:sz w:val="24"/>
          <w:szCs w:val="24"/>
        </w:rPr>
      </w:pPr>
      <w:r w:rsidRPr="00883971">
        <w:rPr>
          <w:noProof w:val="0"/>
        </w:rPr>
        <w:lastRenderedPageBreak/>
        <w:t>4.14.</w:t>
      </w:r>
      <w:r w:rsidRPr="00883971">
        <w:rPr>
          <w:rFonts w:eastAsiaTheme="minorEastAsia"/>
          <w:noProof w:val="0"/>
          <w:color w:val="auto"/>
          <w:sz w:val="24"/>
          <w:szCs w:val="24"/>
        </w:rPr>
        <w:tab/>
      </w:r>
      <w:r w:rsidRPr="00883971">
        <w:rPr>
          <w:noProof w:val="0"/>
        </w:rPr>
        <w:t>MSP14 Meteorological information service</w:t>
      </w:r>
      <w:r w:rsidRPr="00883971">
        <w:rPr>
          <w:noProof w:val="0"/>
        </w:rPr>
        <w:tab/>
      </w:r>
      <w:r w:rsidRPr="00883971">
        <w:rPr>
          <w:noProof w:val="0"/>
        </w:rPr>
        <w:fldChar w:fldCharType="begin"/>
      </w:r>
      <w:r w:rsidRPr="00883971">
        <w:rPr>
          <w:noProof w:val="0"/>
        </w:rPr>
        <w:instrText xml:space="preserve"> PAGEREF _Toc450466014 \h </w:instrText>
      </w:r>
      <w:r w:rsidRPr="00883971">
        <w:rPr>
          <w:noProof w:val="0"/>
        </w:rPr>
      </w:r>
      <w:r w:rsidRPr="00883971">
        <w:rPr>
          <w:noProof w:val="0"/>
        </w:rPr>
        <w:fldChar w:fldCharType="separate"/>
      </w:r>
      <w:r w:rsidRPr="00883971">
        <w:rPr>
          <w:noProof w:val="0"/>
        </w:rPr>
        <w:t>16</w:t>
      </w:r>
      <w:r w:rsidRPr="00883971">
        <w:rPr>
          <w:noProof w:val="0"/>
        </w:rPr>
        <w:fldChar w:fldCharType="end"/>
      </w:r>
    </w:p>
    <w:p w14:paraId="1F1633B8" w14:textId="77777777" w:rsidR="00D40810" w:rsidRPr="00883971" w:rsidRDefault="00D40810">
      <w:pPr>
        <w:pStyle w:val="TOC3"/>
        <w:tabs>
          <w:tab w:val="left" w:pos="1843"/>
          <w:tab w:val="right" w:leader="dot" w:pos="10195"/>
        </w:tabs>
        <w:rPr>
          <w:rFonts w:eastAsiaTheme="minorEastAsia"/>
          <w:sz w:val="24"/>
          <w:szCs w:val="24"/>
        </w:rPr>
      </w:pPr>
      <w:r w:rsidRPr="00883971">
        <w:t>4.14.1.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_Toc450466015 \h </w:instrText>
      </w:r>
      <w:r w:rsidRPr="00883971">
        <w:fldChar w:fldCharType="separate"/>
      </w:r>
      <w:r w:rsidRPr="00883971">
        <w:t>16</w:t>
      </w:r>
      <w:r w:rsidRPr="00883971">
        <w:fldChar w:fldCharType="end"/>
      </w:r>
    </w:p>
    <w:p w14:paraId="31CAD7BC" w14:textId="77777777" w:rsidR="00D40810" w:rsidRPr="00883971" w:rsidRDefault="00D40810">
      <w:pPr>
        <w:pStyle w:val="TOC3"/>
        <w:tabs>
          <w:tab w:val="left" w:pos="1843"/>
          <w:tab w:val="right" w:leader="dot" w:pos="10195"/>
        </w:tabs>
        <w:rPr>
          <w:rFonts w:eastAsiaTheme="minorEastAsia"/>
          <w:sz w:val="24"/>
          <w:szCs w:val="24"/>
        </w:rPr>
      </w:pPr>
      <w:r w:rsidRPr="00883971">
        <w:t>4.14.2.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_Toc450466016 \h </w:instrText>
      </w:r>
      <w:r w:rsidRPr="00883971">
        <w:fldChar w:fldCharType="separate"/>
      </w:r>
      <w:r w:rsidRPr="00883971">
        <w:t>16</w:t>
      </w:r>
      <w:r w:rsidRPr="00883971">
        <w:fldChar w:fldCharType="end"/>
      </w:r>
    </w:p>
    <w:p w14:paraId="4DC3227C" w14:textId="77777777" w:rsidR="00D40810" w:rsidRPr="00883971" w:rsidRDefault="00D40810">
      <w:pPr>
        <w:pStyle w:val="TOC3"/>
        <w:tabs>
          <w:tab w:val="left" w:pos="1843"/>
          <w:tab w:val="right" w:leader="dot" w:pos="10195"/>
        </w:tabs>
        <w:rPr>
          <w:rFonts w:eastAsiaTheme="minorEastAsia"/>
          <w:sz w:val="24"/>
          <w:szCs w:val="24"/>
        </w:rPr>
      </w:pPr>
      <w:r w:rsidRPr="00883971">
        <w:t>4.14.3.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_Toc450466017 \h </w:instrText>
      </w:r>
      <w:r w:rsidRPr="00883971">
        <w:fldChar w:fldCharType="separate"/>
      </w:r>
      <w:r w:rsidRPr="00883971">
        <w:t>16</w:t>
      </w:r>
      <w:r w:rsidRPr="00883971">
        <w:fldChar w:fldCharType="end"/>
      </w:r>
    </w:p>
    <w:p w14:paraId="520ECB0F" w14:textId="77777777" w:rsidR="00D40810" w:rsidRPr="00883971" w:rsidRDefault="00D40810">
      <w:pPr>
        <w:pStyle w:val="TOC3"/>
        <w:tabs>
          <w:tab w:val="left" w:pos="1843"/>
          <w:tab w:val="right" w:leader="dot" w:pos="10195"/>
        </w:tabs>
        <w:rPr>
          <w:rFonts w:eastAsiaTheme="minorEastAsia"/>
          <w:sz w:val="24"/>
          <w:szCs w:val="24"/>
        </w:rPr>
      </w:pPr>
      <w:r w:rsidRPr="00883971">
        <w:t>4.14.4.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_Toc450466018 \h </w:instrText>
      </w:r>
      <w:r w:rsidRPr="00883971">
        <w:fldChar w:fldCharType="separate"/>
      </w:r>
      <w:r w:rsidRPr="00883971">
        <w:t>16</w:t>
      </w:r>
      <w:r w:rsidRPr="00883971">
        <w:fldChar w:fldCharType="end"/>
      </w:r>
    </w:p>
    <w:p w14:paraId="1C90DA64" w14:textId="77777777" w:rsidR="00D40810" w:rsidRPr="00883971" w:rsidRDefault="00D40810">
      <w:pPr>
        <w:pStyle w:val="TOC2"/>
        <w:rPr>
          <w:rFonts w:eastAsiaTheme="minorEastAsia"/>
          <w:noProof w:val="0"/>
          <w:color w:val="auto"/>
          <w:sz w:val="24"/>
          <w:szCs w:val="24"/>
        </w:rPr>
      </w:pPr>
      <w:r w:rsidRPr="00883971">
        <w:rPr>
          <w:noProof w:val="0"/>
        </w:rPr>
        <w:t>4.15.</w:t>
      </w:r>
      <w:r w:rsidRPr="00883971">
        <w:rPr>
          <w:rFonts w:eastAsiaTheme="minorEastAsia"/>
          <w:noProof w:val="0"/>
          <w:color w:val="auto"/>
          <w:sz w:val="24"/>
          <w:szCs w:val="24"/>
        </w:rPr>
        <w:tab/>
      </w:r>
      <w:r w:rsidRPr="00883971">
        <w:rPr>
          <w:noProof w:val="0"/>
        </w:rPr>
        <w:t>MSP15 Real-time hydrographic and environmental information services</w:t>
      </w:r>
      <w:r w:rsidRPr="00883971">
        <w:rPr>
          <w:noProof w:val="0"/>
        </w:rPr>
        <w:tab/>
      </w:r>
      <w:r w:rsidRPr="00883971">
        <w:rPr>
          <w:noProof w:val="0"/>
        </w:rPr>
        <w:fldChar w:fldCharType="begin"/>
      </w:r>
      <w:r w:rsidRPr="00883971">
        <w:rPr>
          <w:noProof w:val="0"/>
        </w:rPr>
        <w:instrText xml:space="preserve"> PAGEREF _Toc450466019 \h </w:instrText>
      </w:r>
      <w:r w:rsidRPr="00883971">
        <w:rPr>
          <w:noProof w:val="0"/>
        </w:rPr>
      </w:r>
      <w:r w:rsidRPr="00883971">
        <w:rPr>
          <w:noProof w:val="0"/>
        </w:rPr>
        <w:fldChar w:fldCharType="separate"/>
      </w:r>
      <w:r w:rsidRPr="00883971">
        <w:rPr>
          <w:noProof w:val="0"/>
        </w:rPr>
        <w:t>16</w:t>
      </w:r>
      <w:r w:rsidRPr="00883971">
        <w:rPr>
          <w:noProof w:val="0"/>
        </w:rPr>
        <w:fldChar w:fldCharType="end"/>
      </w:r>
    </w:p>
    <w:p w14:paraId="7C16DCEE" w14:textId="77777777" w:rsidR="00D40810" w:rsidRPr="00883971" w:rsidRDefault="00D40810">
      <w:pPr>
        <w:pStyle w:val="TOC3"/>
        <w:tabs>
          <w:tab w:val="left" w:pos="1843"/>
          <w:tab w:val="right" w:leader="dot" w:pos="10195"/>
        </w:tabs>
        <w:rPr>
          <w:rFonts w:eastAsiaTheme="minorEastAsia"/>
          <w:sz w:val="24"/>
          <w:szCs w:val="24"/>
        </w:rPr>
      </w:pPr>
      <w:r w:rsidRPr="00883971">
        <w:t>4.15.1.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_Toc450466020 \h </w:instrText>
      </w:r>
      <w:r w:rsidRPr="00883971">
        <w:fldChar w:fldCharType="separate"/>
      </w:r>
      <w:r w:rsidRPr="00883971">
        <w:t>16</w:t>
      </w:r>
      <w:r w:rsidRPr="00883971">
        <w:fldChar w:fldCharType="end"/>
      </w:r>
    </w:p>
    <w:p w14:paraId="142695EB" w14:textId="77777777" w:rsidR="00D40810" w:rsidRPr="00883971" w:rsidRDefault="00D40810">
      <w:pPr>
        <w:pStyle w:val="TOC3"/>
        <w:tabs>
          <w:tab w:val="left" w:pos="1843"/>
          <w:tab w:val="right" w:leader="dot" w:pos="10195"/>
        </w:tabs>
        <w:rPr>
          <w:rFonts w:eastAsiaTheme="minorEastAsia"/>
          <w:sz w:val="24"/>
          <w:szCs w:val="24"/>
        </w:rPr>
      </w:pPr>
      <w:r w:rsidRPr="00883971">
        <w:t>4.15.2.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_Toc450466021 \h </w:instrText>
      </w:r>
      <w:r w:rsidRPr="00883971">
        <w:fldChar w:fldCharType="separate"/>
      </w:r>
      <w:r w:rsidRPr="00883971">
        <w:t>17</w:t>
      </w:r>
      <w:r w:rsidRPr="00883971">
        <w:fldChar w:fldCharType="end"/>
      </w:r>
    </w:p>
    <w:p w14:paraId="27520ACD" w14:textId="77777777" w:rsidR="00D40810" w:rsidRPr="00883971" w:rsidRDefault="00D40810">
      <w:pPr>
        <w:pStyle w:val="TOC3"/>
        <w:tabs>
          <w:tab w:val="left" w:pos="1843"/>
          <w:tab w:val="right" w:leader="dot" w:pos="10195"/>
        </w:tabs>
        <w:rPr>
          <w:rFonts w:eastAsiaTheme="minorEastAsia"/>
          <w:sz w:val="24"/>
          <w:szCs w:val="24"/>
        </w:rPr>
      </w:pPr>
      <w:r w:rsidRPr="00883971">
        <w:t>4.15.3.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_Toc450466022 \h </w:instrText>
      </w:r>
      <w:r w:rsidRPr="00883971">
        <w:fldChar w:fldCharType="separate"/>
      </w:r>
      <w:r w:rsidRPr="00883971">
        <w:t>17</w:t>
      </w:r>
      <w:r w:rsidRPr="00883971">
        <w:fldChar w:fldCharType="end"/>
      </w:r>
    </w:p>
    <w:p w14:paraId="11751751" w14:textId="77777777" w:rsidR="00D40810" w:rsidRPr="00883971" w:rsidRDefault="00D40810">
      <w:pPr>
        <w:pStyle w:val="TOC3"/>
        <w:tabs>
          <w:tab w:val="left" w:pos="1843"/>
          <w:tab w:val="right" w:leader="dot" w:pos="10195"/>
        </w:tabs>
        <w:rPr>
          <w:rFonts w:eastAsiaTheme="minorEastAsia"/>
          <w:sz w:val="24"/>
          <w:szCs w:val="24"/>
        </w:rPr>
      </w:pPr>
      <w:r w:rsidRPr="00883971">
        <w:t>4.15.4.</w:t>
      </w:r>
      <w:r w:rsidRPr="00883971">
        <w:rPr>
          <w:rFonts w:eastAsiaTheme="minorEastAsia"/>
          <w:sz w:val="24"/>
          <w:szCs w:val="24"/>
        </w:rPr>
        <w:tab/>
      </w:r>
      <w:r w:rsidRPr="00883971">
        <w:t>User requirement</w:t>
      </w:r>
      <w:r w:rsidRPr="00883971">
        <w:tab/>
      </w:r>
      <w:r w:rsidRPr="00883971">
        <w:fldChar w:fldCharType="begin"/>
      </w:r>
      <w:r w:rsidRPr="00883971">
        <w:instrText xml:space="preserve"> PAGEREF _Toc450466023 \h </w:instrText>
      </w:r>
      <w:r w:rsidRPr="00883971">
        <w:fldChar w:fldCharType="separate"/>
      </w:r>
      <w:r w:rsidRPr="00883971">
        <w:t>17</w:t>
      </w:r>
      <w:r w:rsidRPr="00883971">
        <w:fldChar w:fldCharType="end"/>
      </w:r>
    </w:p>
    <w:p w14:paraId="540C44C8" w14:textId="77777777" w:rsidR="00D40810" w:rsidRPr="00883971" w:rsidRDefault="00D40810">
      <w:pPr>
        <w:pStyle w:val="TOC2"/>
        <w:rPr>
          <w:rFonts w:eastAsiaTheme="minorEastAsia"/>
          <w:noProof w:val="0"/>
          <w:color w:val="auto"/>
          <w:sz w:val="24"/>
          <w:szCs w:val="24"/>
        </w:rPr>
      </w:pPr>
      <w:r w:rsidRPr="00883971">
        <w:rPr>
          <w:noProof w:val="0"/>
        </w:rPr>
        <w:t>4.16.</w:t>
      </w:r>
      <w:r w:rsidRPr="00883971">
        <w:rPr>
          <w:rFonts w:eastAsiaTheme="minorEastAsia"/>
          <w:noProof w:val="0"/>
          <w:color w:val="auto"/>
          <w:sz w:val="24"/>
          <w:szCs w:val="24"/>
        </w:rPr>
        <w:tab/>
      </w:r>
      <w:r w:rsidRPr="00883971">
        <w:rPr>
          <w:noProof w:val="0"/>
        </w:rPr>
        <w:t>MSP16 Search and Rescue (SAR) Service</w:t>
      </w:r>
      <w:r w:rsidRPr="00883971">
        <w:rPr>
          <w:noProof w:val="0"/>
        </w:rPr>
        <w:tab/>
      </w:r>
      <w:r w:rsidRPr="00883971">
        <w:rPr>
          <w:noProof w:val="0"/>
        </w:rPr>
        <w:fldChar w:fldCharType="begin"/>
      </w:r>
      <w:r w:rsidRPr="00883971">
        <w:rPr>
          <w:noProof w:val="0"/>
        </w:rPr>
        <w:instrText xml:space="preserve"> PAGEREF _Toc450466024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75B79BFF" w14:textId="77777777" w:rsidR="00D40810" w:rsidRPr="00883971" w:rsidRDefault="00D40810">
      <w:pPr>
        <w:pStyle w:val="TOC3"/>
        <w:tabs>
          <w:tab w:val="left" w:pos="1843"/>
          <w:tab w:val="right" w:leader="dot" w:pos="10195"/>
        </w:tabs>
        <w:rPr>
          <w:rFonts w:eastAsiaTheme="minorEastAsia"/>
          <w:sz w:val="24"/>
          <w:szCs w:val="24"/>
        </w:rPr>
      </w:pPr>
      <w:r w:rsidRPr="00883971">
        <w:t>4.16.1.</w:t>
      </w:r>
      <w:r w:rsidRPr="00883971">
        <w:rPr>
          <w:rFonts w:eastAsiaTheme="minorEastAsia"/>
          <w:sz w:val="24"/>
          <w:szCs w:val="24"/>
        </w:rPr>
        <w:tab/>
      </w:r>
      <w:r w:rsidRPr="00883971">
        <w:t>Definition</w:t>
      </w:r>
      <w:r w:rsidRPr="00883971">
        <w:tab/>
      </w:r>
      <w:r w:rsidRPr="00883971">
        <w:fldChar w:fldCharType="begin"/>
      </w:r>
      <w:r w:rsidRPr="00883971">
        <w:instrText xml:space="preserve"> PAGEREF _Toc450466025 \h </w:instrText>
      </w:r>
      <w:r w:rsidRPr="00883971">
        <w:fldChar w:fldCharType="separate"/>
      </w:r>
      <w:r w:rsidRPr="00883971">
        <w:t>17</w:t>
      </w:r>
      <w:r w:rsidRPr="00883971">
        <w:fldChar w:fldCharType="end"/>
      </w:r>
    </w:p>
    <w:p w14:paraId="1FE882B2" w14:textId="77777777" w:rsidR="00D40810" w:rsidRPr="00883971" w:rsidRDefault="00D40810">
      <w:pPr>
        <w:pStyle w:val="TOC3"/>
        <w:tabs>
          <w:tab w:val="left" w:pos="1843"/>
          <w:tab w:val="right" w:leader="dot" w:pos="10195"/>
        </w:tabs>
        <w:rPr>
          <w:rFonts w:eastAsiaTheme="minorEastAsia"/>
          <w:sz w:val="24"/>
          <w:szCs w:val="24"/>
        </w:rPr>
      </w:pPr>
      <w:r w:rsidRPr="00883971">
        <w:t>4.16.2.</w:t>
      </w:r>
      <w:r w:rsidRPr="00883971">
        <w:rPr>
          <w:rFonts w:eastAsiaTheme="minorEastAsia"/>
          <w:sz w:val="24"/>
          <w:szCs w:val="24"/>
        </w:rPr>
        <w:tab/>
      </w:r>
      <w:r w:rsidRPr="00883971">
        <w:t>Scope</w:t>
      </w:r>
      <w:r w:rsidRPr="00883971">
        <w:tab/>
      </w:r>
      <w:r w:rsidRPr="00883971">
        <w:fldChar w:fldCharType="begin"/>
      </w:r>
      <w:r w:rsidRPr="00883971">
        <w:instrText xml:space="preserve"> PAGEREF _Toc450466026 \h </w:instrText>
      </w:r>
      <w:r w:rsidRPr="00883971">
        <w:fldChar w:fldCharType="separate"/>
      </w:r>
      <w:r w:rsidRPr="00883971">
        <w:t>17</w:t>
      </w:r>
      <w:r w:rsidRPr="00883971">
        <w:fldChar w:fldCharType="end"/>
      </w:r>
    </w:p>
    <w:p w14:paraId="35EAA049" w14:textId="77777777" w:rsidR="00D40810" w:rsidRPr="00883971" w:rsidRDefault="00D40810">
      <w:pPr>
        <w:pStyle w:val="TOC3"/>
        <w:tabs>
          <w:tab w:val="left" w:pos="1843"/>
          <w:tab w:val="right" w:leader="dot" w:pos="10195"/>
        </w:tabs>
        <w:rPr>
          <w:rFonts w:eastAsiaTheme="minorEastAsia"/>
          <w:sz w:val="24"/>
          <w:szCs w:val="24"/>
        </w:rPr>
      </w:pPr>
      <w:r w:rsidRPr="00883971">
        <w:t>4.16.3.</w:t>
      </w:r>
      <w:r w:rsidRPr="00883971">
        <w:rPr>
          <w:rFonts w:eastAsiaTheme="minorEastAsia"/>
          <w:sz w:val="24"/>
          <w:szCs w:val="24"/>
        </w:rPr>
        <w:tab/>
      </w:r>
      <w:r w:rsidRPr="00883971">
        <w:t>Objective</w:t>
      </w:r>
      <w:r w:rsidRPr="00883971">
        <w:tab/>
      </w:r>
      <w:r w:rsidRPr="00883971">
        <w:fldChar w:fldCharType="begin"/>
      </w:r>
      <w:r w:rsidRPr="00883971">
        <w:instrText xml:space="preserve"> PAGEREF _Toc450466027 \h </w:instrText>
      </w:r>
      <w:r w:rsidRPr="00883971">
        <w:fldChar w:fldCharType="separate"/>
      </w:r>
      <w:r w:rsidRPr="00883971">
        <w:t>17</w:t>
      </w:r>
      <w:r w:rsidRPr="00883971">
        <w:fldChar w:fldCharType="end"/>
      </w:r>
    </w:p>
    <w:p w14:paraId="0513DE26" w14:textId="77777777" w:rsidR="00D40810" w:rsidRPr="00883971" w:rsidRDefault="00D40810">
      <w:pPr>
        <w:pStyle w:val="TOC3"/>
        <w:tabs>
          <w:tab w:val="left" w:pos="1843"/>
          <w:tab w:val="right" w:leader="dot" w:pos="10195"/>
        </w:tabs>
        <w:rPr>
          <w:rFonts w:eastAsiaTheme="minorEastAsia"/>
          <w:sz w:val="24"/>
          <w:szCs w:val="24"/>
        </w:rPr>
      </w:pPr>
      <w:r w:rsidRPr="00883971">
        <w:t>4.16.4.</w:t>
      </w:r>
      <w:r w:rsidRPr="00883971">
        <w:rPr>
          <w:rFonts w:eastAsiaTheme="minorEastAsia"/>
          <w:sz w:val="24"/>
          <w:szCs w:val="24"/>
        </w:rPr>
        <w:tab/>
      </w:r>
      <w:r w:rsidRPr="00883971">
        <w:t>User requirements</w:t>
      </w:r>
      <w:r w:rsidRPr="00883971">
        <w:tab/>
      </w:r>
      <w:r w:rsidRPr="00883971">
        <w:fldChar w:fldCharType="begin"/>
      </w:r>
      <w:r w:rsidRPr="00883971">
        <w:instrText xml:space="preserve"> PAGEREF _Toc450466028 \h </w:instrText>
      </w:r>
      <w:r w:rsidRPr="00883971">
        <w:fldChar w:fldCharType="separate"/>
      </w:r>
      <w:r w:rsidRPr="00883971">
        <w:t>17</w:t>
      </w:r>
      <w:r w:rsidRPr="00883971">
        <w:fldChar w:fldCharType="end"/>
      </w:r>
    </w:p>
    <w:p w14:paraId="663E122C" w14:textId="77777777" w:rsidR="00D40810" w:rsidRPr="00883971" w:rsidRDefault="00D40810">
      <w:pPr>
        <w:pStyle w:val="TOC2"/>
        <w:rPr>
          <w:rFonts w:eastAsiaTheme="minorEastAsia"/>
          <w:noProof w:val="0"/>
          <w:color w:val="auto"/>
          <w:sz w:val="24"/>
          <w:szCs w:val="24"/>
        </w:rPr>
      </w:pPr>
      <w:r w:rsidRPr="00883971">
        <w:rPr>
          <w:noProof w:val="0"/>
        </w:rPr>
        <w:t>4.17.</w:t>
      </w:r>
      <w:r w:rsidRPr="00883971">
        <w:rPr>
          <w:rFonts w:eastAsiaTheme="minorEastAsia"/>
          <w:noProof w:val="0"/>
          <w:color w:val="auto"/>
          <w:sz w:val="24"/>
          <w:szCs w:val="24"/>
        </w:rPr>
        <w:tab/>
      </w:r>
      <w:r w:rsidRPr="00883971">
        <w:rPr>
          <w:noProof w:val="0"/>
        </w:rPr>
        <w:t>MS 17 Aids to Navigation services (AtoN)</w:t>
      </w:r>
      <w:r w:rsidRPr="00883971">
        <w:rPr>
          <w:noProof w:val="0"/>
        </w:rPr>
        <w:tab/>
      </w:r>
      <w:r w:rsidRPr="00883971">
        <w:rPr>
          <w:noProof w:val="0"/>
        </w:rPr>
        <w:fldChar w:fldCharType="begin"/>
      </w:r>
      <w:r w:rsidRPr="00883971">
        <w:rPr>
          <w:noProof w:val="0"/>
        </w:rPr>
        <w:instrText xml:space="preserve"> PAGEREF _Toc450466029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764C0EED" w14:textId="77777777" w:rsidR="00D40810" w:rsidRPr="00883971" w:rsidRDefault="00D40810">
      <w:pPr>
        <w:pStyle w:val="TOC2"/>
        <w:rPr>
          <w:rFonts w:eastAsiaTheme="minorEastAsia"/>
          <w:noProof w:val="0"/>
          <w:color w:val="auto"/>
          <w:sz w:val="24"/>
          <w:szCs w:val="24"/>
        </w:rPr>
      </w:pPr>
      <w:r w:rsidRPr="00883971">
        <w:rPr>
          <w:noProof w:val="0"/>
        </w:rPr>
        <w:t>4.18.</w:t>
      </w:r>
      <w:r w:rsidRPr="00883971">
        <w:rPr>
          <w:rFonts w:eastAsiaTheme="minorEastAsia"/>
          <w:noProof w:val="0"/>
          <w:color w:val="auto"/>
          <w:sz w:val="24"/>
          <w:szCs w:val="24"/>
        </w:rPr>
        <w:tab/>
      </w:r>
      <w:r w:rsidRPr="00883971">
        <w:rPr>
          <w:noProof w:val="0"/>
        </w:rPr>
        <w:t>MS 18 Communication services</w:t>
      </w:r>
      <w:r w:rsidRPr="00883971">
        <w:rPr>
          <w:noProof w:val="0"/>
        </w:rPr>
        <w:tab/>
      </w:r>
      <w:r w:rsidRPr="00883971">
        <w:rPr>
          <w:noProof w:val="0"/>
        </w:rPr>
        <w:fldChar w:fldCharType="begin"/>
      </w:r>
      <w:r w:rsidRPr="00883971">
        <w:rPr>
          <w:noProof w:val="0"/>
        </w:rPr>
        <w:instrText xml:space="preserve"> PAGEREF _Toc450466030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5EE59E58" w14:textId="77777777" w:rsidR="00D40810" w:rsidRPr="00883971" w:rsidRDefault="00D40810">
      <w:pPr>
        <w:pStyle w:val="TOC2"/>
        <w:rPr>
          <w:rFonts w:eastAsiaTheme="minorEastAsia"/>
          <w:noProof w:val="0"/>
          <w:color w:val="auto"/>
          <w:sz w:val="24"/>
          <w:szCs w:val="24"/>
        </w:rPr>
      </w:pPr>
      <w:r w:rsidRPr="00883971">
        <w:rPr>
          <w:noProof w:val="0"/>
        </w:rPr>
        <w:t>4.19.</w:t>
      </w:r>
      <w:r w:rsidRPr="00883971">
        <w:rPr>
          <w:rFonts w:eastAsiaTheme="minorEastAsia"/>
          <w:noProof w:val="0"/>
          <w:color w:val="auto"/>
          <w:sz w:val="24"/>
          <w:szCs w:val="24"/>
        </w:rPr>
        <w:tab/>
      </w:r>
      <w:r w:rsidRPr="00883971">
        <w:rPr>
          <w:noProof w:val="0"/>
        </w:rPr>
        <w:t>MS 19 PNT and augmentation services</w:t>
      </w:r>
      <w:r w:rsidRPr="00883971">
        <w:rPr>
          <w:noProof w:val="0"/>
        </w:rPr>
        <w:tab/>
      </w:r>
      <w:r w:rsidRPr="00883971">
        <w:rPr>
          <w:noProof w:val="0"/>
        </w:rPr>
        <w:fldChar w:fldCharType="begin"/>
      </w:r>
      <w:r w:rsidRPr="00883971">
        <w:rPr>
          <w:noProof w:val="0"/>
        </w:rPr>
        <w:instrText xml:space="preserve"> PAGEREF _Toc450466031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29F886BD" w14:textId="77777777" w:rsidR="00D40810" w:rsidRPr="00883971" w:rsidRDefault="00D40810">
      <w:pPr>
        <w:pStyle w:val="TOC2"/>
        <w:rPr>
          <w:rFonts w:eastAsiaTheme="minorEastAsia"/>
          <w:noProof w:val="0"/>
          <w:color w:val="auto"/>
          <w:sz w:val="24"/>
          <w:szCs w:val="24"/>
        </w:rPr>
      </w:pPr>
      <w:r w:rsidRPr="00883971">
        <w:rPr>
          <w:noProof w:val="0"/>
        </w:rPr>
        <w:t>4.20.</w:t>
      </w:r>
      <w:r w:rsidRPr="00883971">
        <w:rPr>
          <w:rFonts w:eastAsiaTheme="minorEastAsia"/>
          <w:noProof w:val="0"/>
          <w:color w:val="auto"/>
          <w:sz w:val="24"/>
          <w:szCs w:val="24"/>
        </w:rPr>
        <w:tab/>
      </w:r>
      <w:r w:rsidRPr="00883971">
        <w:rPr>
          <w:noProof w:val="0"/>
        </w:rPr>
        <w:t>[MS 20 Anti-piracy information]</w:t>
      </w:r>
      <w:r w:rsidRPr="00883971">
        <w:rPr>
          <w:noProof w:val="0"/>
        </w:rPr>
        <w:tab/>
      </w:r>
      <w:r w:rsidRPr="00883971">
        <w:rPr>
          <w:noProof w:val="0"/>
        </w:rPr>
        <w:fldChar w:fldCharType="begin"/>
      </w:r>
      <w:r w:rsidRPr="00883971">
        <w:rPr>
          <w:noProof w:val="0"/>
        </w:rPr>
        <w:instrText xml:space="preserve"> PAGEREF _Toc450466032 \h </w:instrText>
      </w:r>
      <w:r w:rsidRPr="00883971">
        <w:rPr>
          <w:noProof w:val="0"/>
        </w:rPr>
      </w:r>
      <w:r w:rsidRPr="00883971">
        <w:rPr>
          <w:noProof w:val="0"/>
        </w:rPr>
        <w:fldChar w:fldCharType="separate"/>
      </w:r>
      <w:r w:rsidRPr="00883971">
        <w:rPr>
          <w:noProof w:val="0"/>
        </w:rPr>
        <w:t>17</w:t>
      </w:r>
      <w:r w:rsidRPr="00883971">
        <w:rPr>
          <w:noProof w:val="0"/>
        </w:rPr>
        <w:fldChar w:fldCharType="end"/>
      </w:r>
    </w:p>
    <w:p w14:paraId="3E55C24C" w14:textId="77777777" w:rsidR="00D40810" w:rsidRPr="00883971" w:rsidRDefault="00D40810">
      <w:pPr>
        <w:pStyle w:val="TOC1"/>
        <w:rPr>
          <w:rFonts w:eastAsiaTheme="minorEastAsia"/>
          <w:b w:val="0"/>
          <w:noProof w:val="0"/>
          <w:color w:val="auto"/>
          <w:sz w:val="24"/>
          <w:szCs w:val="24"/>
        </w:rPr>
      </w:pPr>
      <w:r w:rsidRPr="00883971">
        <w:rPr>
          <w:noProof w:val="0"/>
        </w:rPr>
        <w:t>5.</w:t>
      </w:r>
      <w:r w:rsidRPr="00883971">
        <w:rPr>
          <w:rFonts w:eastAsiaTheme="minorEastAsia"/>
          <w:b w:val="0"/>
          <w:noProof w:val="0"/>
          <w:color w:val="auto"/>
          <w:sz w:val="24"/>
          <w:szCs w:val="24"/>
        </w:rPr>
        <w:tab/>
      </w:r>
      <w:r w:rsidRPr="00883971">
        <w:rPr>
          <w:noProof w:val="0"/>
        </w:rPr>
        <w:t>ASSESSMENT OF SUITABLE SERVICES</w:t>
      </w:r>
      <w:r w:rsidRPr="00883971">
        <w:rPr>
          <w:noProof w:val="0"/>
        </w:rPr>
        <w:tab/>
      </w:r>
      <w:r w:rsidRPr="00883971">
        <w:rPr>
          <w:noProof w:val="0"/>
        </w:rPr>
        <w:fldChar w:fldCharType="begin"/>
      </w:r>
      <w:r w:rsidRPr="00883971">
        <w:rPr>
          <w:noProof w:val="0"/>
        </w:rPr>
        <w:instrText xml:space="preserve"> PAGEREF _Toc450466033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7B0BBBF1" w14:textId="77777777" w:rsidR="00D40810" w:rsidRPr="00883971" w:rsidRDefault="00D40810">
      <w:pPr>
        <w:pStyle w:val="TOC2"/>
        <w:rPr>
          <w:rFonts w:eastAsiaTheme="minorEastAsia"/>
          <w:noProof w:val="0"/>
          <w:color w:val="auto"/>
          <w:sz w:val="24"/>
          <w:szCs w:val="24"/>
        </w:rPr>
      </w:pPr>
      <w:r w:rsidRPr="00883971">
        <w:rPr>
          <w:noProof w:val="0"/>
        </w:rPr>
        <w:t>5.1.</w:t>
      </w:r>
      <w:r w:rsidRPr="00883971">
        <w:rPr>
          <w:rFonts w:eastAsiaTheme="minorEastAsia"/>
          <w:noProof w:val="0"/>
          <w:color w:val="auto"/>
          <w:sz w:val="24"/>
          <w:szCs w:val="24"/>
        </w:rPr>
        <w:tab/>
      </w:r>
      <w:r w:rsidRPr="00883971">
        <w:rPr>
          <w:noProof w:val="0"/>
        </w:rPr>
        <w:t>Services</w:t>
      </w:r>
      <w:r w:rsidRPr="00883971">
        <w:rPr>
          <w:noProof w:val="0"/>
        </w:rPr>
        <w:tab/>
      </w:r>
      <w:r w:rsidRPr="00883971">
        <w:rPr>
          <w:noProof w:val="0"/>
        </w:rPr>
        <w:fldChar w:fldCharType="begin"/>
      </w:r>
      <w:r w:rsidRPr="00883971">
        <w:rPr>
          <w:noProof w:val="0"/>
        </w:rPr>
        <w:instrText xml:space="preserve"> PAGEREF _Toc450466034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0C3600B1" w14:textId="77777777" w:rsidR="00D40810" w:rsidRPr="00883971" w:rsidRDefault="00D40810">
      <w:pPr>
        <w:pStyle w:val="TOC1"/>
        <w:rPr>
          <w:rFonts w:eastAsiaTheme="minorEastAsia"/>
          <w:b w:val="0"/>
          <w:noProof w:val="0"/>
          <w:color w:val="auto"/>
          <w:sz w:val="24"/>
          <w:szCs w:val="24"/>
        </w:rPr>
      </w:pPr>
      <w:r w:rsidRPr="00883971">
        <w:rPr>
          <w:noProof w:val="0"/>
        </w:rPr>
        <w:t>6.</w:t>
      </w:r>
      <w:r w:rsidRPr="00883971">
        <w:rPr>
          <w:rFonts w:eastAsiaTheme="minorEastAsia"/>
          <w:b w:val="0"/>
          <w:noProof w:val="0"/>
          <w:color w:val="auto"/>
          <w:sz w:val="24"/>
          <w:szCs w:val="24"/>
        </w:rPr>
        <w:tab/>
      </w:r>
      <w:r w:rsidRPr="00883971">
        <w:rPr>
          <w:noProof w:val="0"/>
        </w:rPr>
        <w:t>RELEVANT ASSOCIATED IMO GUIDELINES</w:t>
      </w:r>
      <w:r w:rsidRPr="00883971">
        <w:rPr>
          <w:noProof w:val="0"/>
        </w:rPr>
        <w:tab/>
      </w:r>
      <w:r w:rsidRPr="00883971">
        <w:rPr>
          <w:noProof w:val="0"/>
        </w:rPr>
        <w:fldChar w:fldCharType="begin"/>
      </w:r>
      <w:r w:rsidRPr="00883971">
        <w:rPr>
          <w:noProof w:val="0"/>
        </w:rPr>
        <w:instrText xml:space="preserve"> PAGEREF _Toc450466035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0EC54EC3" w14:textId="77777777" w:rsidR="00D40810" w:rsidRPr="00883971" w:rsidRDefault="00D40810">
      <w:pPr>
        <w:pStyle w:val="TOC2"/>
        <w:rPr>
          <w:rFonts w:eastAsiaTheme="minorEastAsia"/>
          <w:noProof w:val="0"/>
          <w:color w:val="auto"/>
          <w:sz w:val="24"/>
          <w:szCs w:val="24"/>
        </w:rPr>
      </w:pPr>
      <w:r w:rsidRPr="00883971">
        <w:rPr>
          <w:noProof w:val="0"/>
        </w:rPr>
        <w:t>6.1.</w:t>
      </w:r>
      <w:r w:rsidRPr="00883971">
        <w:rPr>
          <w:rFonts w:eastAsiaTheme="minorEastAsia"/>
          <w:noProof w:val="0"/>
          <w:color w:val="auto"/>
          <w:sz w:val="24"/>
          <w:szCs w:val="24"/>
        </w:rPr>
        <w:tab/>
      </w:r>
      <w:r w:rsidRPr="00883971">
        <w:rPr>
          <w:noProof w:val="0"/>
        </w:rPr>
        <w:t>Guidelines on SQA and HCD</w:t>
      </w:r>
      <w:r w:rsidRPr="00883971">
        <w:rPr>
          <w:noProof w:val="0"/>
        </w:rPr>
        <w:tab/>
      </w:r>
      <w:r w:rsidRPr="00883971">
        <w:rPr>
          <w:noProof w:val="0"/>
        </w:rPr>
        <w:fldChar w:fldCharType="begin"/>
      </w:r>
      <w:r w:rsidRPr="00883971">
        <w:rPr>
          <w:noProof w:val="0"/>
        </w:rPr>
        <w:instrText xml:space="preserve"> PAGEREF _Toc450466036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426B34C1" w14:textId="77777777" w:rsidR="00D40810" w:rsidRPr="00883971" w:rsidRDefault="00D40810">
      <w:pPr>
        <w:pStyle w:val="TOC2"/>
        <w:rPr>
          <w:rFonts w:eastAsiaTheme="minorEastAsia"/>
          <w:noProof w:val="0"/>
          <w:color w:val="auto"/>
          <w:sz w:val="24"/>
          <w:szCs w:val="24"/>
        </w:rPr>
      </w:pPr>
      <w:r w:rsidRPr="00883971">
        <w:rPr>
          <w:noProof w:val="0"/>
        </w:rPr>
        <w:t>6.2.</w:t>
      </w:r>
      <w:r w:rsidRPr="00883971">
        <w:rPr>
          <w:rFonts w:eastAsiaTheme="minorEastAsia"/>
          <w:noProof w:val="0"/>
          <w:color w:val="auto"/>
          <w:sz w:val="24"/>
          <w:szCs w:val="24"/>
        </w:rPr>
        <w:tab/>
      </w:r>
      <w:r w:rsidRPr="00883971">
        <w:rPr>
          <w:noProof w:val="0"/>
        </w:rPr>
        <w:t>Guidelines on Display of nav info from comms</w:t>
      </w:r>
      <w:r w:rsidRPr="00883971">
        <w:rPr>
          <w:noProof w:val="0"/>
        </w:rPr>
        <w:tab/>
      </w:r>
      <w:r w:rsidRPr="00883971">
        <w:rPr>
          <w:noProof w:val="0"/>
        </w:rPr>
        <w:fldChar w:fldCharType="begin"/>
      </w:r>
      <w:r w:rsidRPr="00883971">
        <w:rPr>
          <w:noProof w:val="0"/>
        </w:rPr>
        <w:instrText xml:space="preserve"> PAGEREF _Toc450466037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25D3A682" w14:textId="77777777" w:rsidR="00D40810" w:rsidRPr="00883971" w:rsidRDefault="00D40810">
      <w:pPr>
        <w:pStyle w:val="TOC2"/>
        <w:rPr>
          <w:rFonts w:eastAsiaTheme="minorEastAsia"/>
          <w:noProof w:val="0"/>
          <w:color w:val="auto"/>
          <w:sz w:val="24"/>
          <w:szCs w:val="24"/>
        </w:rPr>
      </w:pPr>
      <w:r w:rsidRPr="00883971">
        <w:rPr>
          <w:noProof w:val="0"/>
        </w:rPr>
        <w:t>6.3.</w:t>
      </w:r>
      <w:r w:rsidRPr="00883971">
        <w:rPr>
          <w:rFonts w:eastAsiaTheme="minorEastAsia"/>
          <w:noProof w:val="0"/>
          <w:color w:val="auto"/>
          <w:sz w:val="24"/>
          <w:szCs w:val="24"/>
        </w:rPr>
        <w:tab/>
      </w:r>
      <w:r w:rsidRPr="00883971">
        <w:rPr>
          <w:noProof w:val="0"/>
        </w:rPr>
        <w:t>Guidelines on test beds reporting</w:t>
      </w:r>
      <w:r w:rsidRPr="00883971">
        <w:rPr>
          <w:noProof w:val="0"/>
        </w:rPr>
        <w:tab/>
      </w:r>
      <w:r w:rsidRPr="00883971">
        <w:rPr>
          <w:noProof w:val="0"/>
        </w:rPr>
        <w:fldChar w:fldCharType="begin"/>
      </w:r>
      <w:r w:rsidRPr="00883971">
        <w:rPr>
          <w:noProof w:val="0"/>
        </w:rPr>
        <w:instrText xml:space="preserve"> PAGEREF _Toc450466038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43A78D43" w14:textId="77777777" w:rsidR="00D40810" w:rsidRPr="00883971" w:rsidRDefault="00D40810">
      <w:pPr>
        <w:pStyle w:val="TOC1"/>
        <w:rPr>
          <w:rFonts w:eastAsiaTheme="minorEastAsia"/>
          <w:b w:val="0"/>
          <w:noProof w:val="0"/>
          <w:color w:val="auto"/>
          <w:sz w:val="24"/>
          <w:szCs w:val="24"/>
        </w:rPr>
      </w:pPr>
      <w:r w:rsidRPr="00883971">
        <w:rPr>
          <w:noProof w:val="0"/>
        </w:rPr>
        <w:t>7.</w:t>
      </w:r>
      <w:r w:rsidRPr="00883971">
        <w:rPr>
          <w:rFonts w:eastAsiaTheme="minorEastAsia"/>
          <w:b w:val="0"/>
          <w:noProof w:val="0"/>
          <w:color w:val="auto"/>
          <w:sz w:val="24"/>
          <w:szCs w:val="24"/>
        </w:rPr>
        <w:tab/>
      </w:r>
      <w:r w:rsidRPr="00883971">
        <w:rPr>
          <w:noProof w:val="0"/>
        </w:rPr>
        <w:t>LIST OF PUBLICATIONS THAT CAN BE DIGITAL</w:t>
      </w:r>
      <w:r w:rsidRPr="00883971">
        <w:rPr>
          <w:noProof w:val="0"/>
        </w:rPr>
        <w:tab/>
      </w:r>
      <w:r w:rsidRPr="00883971">
        <w:rPr>
          <w:noProof w:val="0"/>
        </w:rPr>
        <w:fldChar w:fldCharType="begin"/>
      </w:r>
      <w:r w:rsidRPr="00883971">
        <w:rPr>
          <w:noProof w:val="0"/>
        </w:rPr>
        <w:instrText xml:space="preserve"> PAGEREF _Toc450466039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0DE31A7C" w14:textId="77777777" w:rsidR="00D40810" w:rsidRPr="00883971" w:rsidRDefault="00D40810">
      <w:pPr>
        <w:pStyle w:val="TOC1"/>
        <w:rPr>
          <w:rFonts w:eastAsiaTheme="minorEastAsia"/>
          <w:b w:val="0"/>
          <w:noProof w:val="0"/>
          <w:color w:val="auto"/>
          <w:sz w:val="24"/>
          <w:szCs w:val="24"/>
        </w:rPr>
      </w:pPr>
      <w:r w:rsidRPr="00883971">
        <w:rPr>
          <w:noProof w:val="0"/>
        </w:rPr>
        <w:t>8.</w:t>
      </w:r>
      <w:r w:rsidRPr="00883971">
        <w:rPr>
          <w:rFonts w:eastAsiaTheme="minorEastAsia"/>
          <w:b w:val="0"/>
          <w:noProof w:val="0"/>
          <w:color w:val="auto"/>
          <w:sz w:val="24"/>
          <w:szCs w:val="24"/>
        </w:rPr>
        <w:tab/>
      </w:r>
      <w:r w:rsidRPr="00883971">
        <w:rPr>
          <w:noProof w:val="0"/>
        </w:rPr>
        <w:t>ACRONYMS</w:t>
      </w:r>
      <w:r w:rsidRPr="00883971">
        <w:rPr>
          <w:noProof w:val="0"/>
        </w:rPr>
        <w:tab/>
      </w:r>
      <w:r w:rsidRPr="00883971">
        <w:rPr>
          <w:noProof w:val="0"/>
        </w:rPr>
        <w:fldChar w:fldCharType="begin"/>
      </w:r>
      <w:r w:rsidRPr="00883971">
        <w:rPr>
          <w:noProof w:val="0"/>
        </w:rPr>
        <w:instrText xml:space="preserve"> PAGEREF _Toc450466040 \h </w:instrText>
      </w:r>
      <w:r w:rsidRPr="00883971">
        <w:rPr>
          <w:noProof w:val="0"/>
        </w:rPr>
      </w:r>
      <w:r w:rsidRPr="00883971">
        <w:rPr>
          <w:noProof w:val="0"/>
        </w:rPr>
        <w:fldChar w:fldCharType="separate"/>
      </w:r>
      <w:r w:rsidRPr="00883971">
        <w:rPr>
          <w:noProof w:val="0"/>
        </w:rPr>
        <w:t>18</w:t>
      </w:r>
      <w:r w:rsidRPr="00883971">
        <w:rPr>
          <w:noProof w:val="0"/>
        </w:rPr>
        <w:fldChar w:fldCharType="end"/>
      </w:r>
    </w:p>
    <w:p w14:paraId="5C7BC409" w14:textId="77777777" w:rsidR="00D40810" w:rsidRPr="00883971" w:rsidRDefault="00D40810">
      <w:pPr>
        <w:pStyle w:val="TOC4"/>
        <w:rPr>
          <w:rFonts w:eastAsiaTheme="minorEastAsia"/>
          <w:b w:val="0"/>
          <w:color w:val="auto"/>
          <w:sz w:val="24"/>
          <w:szCs w:val="24"/>
        </w:rPr>
      </w:pPr>
      <w:r w:rsidRPr="00883971">
        <w:rPr>
          <w:u w:color="407EC9"/>
        </w:rPr>
        <w:t>ANNEX A</w:t>
      </w:r>
      <w:r w:rsidRPr="00883971">
        <w:rPr>
          <w:rFonts w:eastAsiaTheme="minorEastAsia"/>
          <w:b w:val="0"/>
          <w:color w:val="auto"/>
          <w:sz w:val="24"/>
          <w:szCs w:val="24"/>
        </w:rPr>
        <w:tab/>
      </w:r>
      <w:r w:rsidRPr="00883971">
        <w:t>ANNEX</w:t>
      </w:r>
      <w:r w:rsidRPr="00883971">
        <w:tab/>
      </w:r>
      <w:r w:rsidRPr="00883971">
        <w:fldChar w:fldCharType="begin"/>
      </w:r>
      <w:r w:rsidRPr="00883971">
        <w:instrText xml:space="preserve"> PAGEREF _Toc450466041 \h </w:instrText>
      </w:r>
      <w:r w:rsidRPr="00883971">
        <w:fldChar w:fldCharType="separate"/>
      </w:r>
      <w:r w:rsidRPr="00883971">
        <w:t>19</w:t>
      </w:r>
      <w:r w:rsidRPr="00883971">
        <w:fldChar w:fldCharType="end"/>
      </w:r>
    </w:p>
    <w:p w14:paraId="131C87EE" w14:textId="77777777" w:rsidR="00D40810" w:rsidRPr="00883971" w:rsidRDefault="00D40810">
      <w:pPr>
        <w:pStyle w:val="TOC5"/>
        <w:tabs>
          <w:tab w:val="left" w:pos="1843"/>
        </w:tabs>
        <w:rPr>
          <w:rFonts w:eastAsiaTheme="minorEastAsia" w:cstheme="minorBidi"/>
          <w:color w:val="auto"/>
          <w:sz w:val="24"/>
          <w:szCs w:val="24"/>
        </w:rPr>
      </w:pPr>
      <w:r w:rsidRPr="00883971">
        <w:rPr>
          <w:caps/>
          <w:u w:color="407EC9"/>
        </w:rPr>
        <w:t>APPENDIX 1</w:t>
      </w:r>
      <w:r w:rsidRPr="00883971">
        <w:rPr>
          <w:rFonts w:eastAsiaTheme="minorEastAsia" w:cstheme="minorBidi"/>
          <w:color w:val="auto"/>
          <w:sz w:val="24"/>
          <w:szCs w:val="24"/>
        </w:rPr>
        <w:tab/>
      </w:r>
      <w:r w:rsidRPr="00883971">
        <w:t>APPENDIX TITLE</w:t>
      </w:r>
      <w:r w:rsidRPr="00883971">
        <w:tab/>
      </w:r>
      <w:r w:rsidRPr="00883971">
        <w:fldChar w:fldCharType="begin"/>
      </w:r>
      <w:r w:rsidRPr="00883971">
        <w:instrText xml:space="preserve"> PAGEREF _Toc450466042 \h </w:instrText>
      </w:r>
      <w:r w:rsidRPr="00883971">
        <w:fldChar w:fldCharType="separate"/>
      </w:r>
      <w:r w:rsidRPr="00883971">
        <w:t>20</w:t>
      </w:r>
      <w:r w:rsidRPr="00883971">
        <w:fldChar w:fldCharType="end"/>
      </w:r>
    </w:p>
    <w:p w14:paraId="00EE722A" w14:textId="77777777" w:rsidR="00642025" w:rsidRPr="00883971" w:rsidRDefault="004A4EC4" w:rsidP="0093492E">
      <w:pPr>
        <w:rPr>
          <w:b/>
          <w:color w:val="00558C" w:themeColor="accent1"/>
          <w:sz w:val="22"/>
        </w:rPr>
      </w:pPr>
      <w:r w:rsidRPr="00883971">
        <w:rPr>
          <w:rFonts w:eastAsia="Times New Roman" w:cs="Times New Roman"/>
          <w:b/>
          <w:color w:val="00558C" w:themeColor="accent1"/>
          <w:sz w:val="22"/>
          <w:szCs w:val="20"/>
        </w:rPr>
        <w:fldChar w:fldCharType="end"/>
      </w:r>
    </w:p>
    <w:p w14:paraId="569E655C" w14:textId="77777777" w:rsidR="0078486B" w:rsidRPr="00883971" w:rsidRDefault="002F265A" w:rsidP="00C9558A">
      <w:pPr>
        <w:pStyle w:val="ListofFigures"/>
      </w:pPr>
      <w:r w:rsidRPr="00883971">
        <w:t>List of Tables</w:t>
      </w:r>
    </w:p>
    <w:p w14:paraId="744BF8BE" w14:textId="77777777" w:rsidR="00E062A6" w:rsidRPr="00883971" w:rsidRDefault="00923B4D">
      <w:pPr>
        <w:pStyle w:val="TableofFigures"/>
        <w:rPr>
          <w:rFonts w:eastAsiaTheme="minorEastAsia"/>
          <w:i w:val="0"/>
          <w:sz w:val="24"/>
          <w:szCs w:val="24"/>
        </w:rPr>
      </w:pPr>
      <w:r w:rsidRPr="00883971">
        <w:fldChar w:fldCharType="begin"/>
      </w:r>
      <w:r w:rsidRPr="00883971">
        <w:instrText xml:space="preserve"> TOC \t "Table caption" \c </w:instrText>
      </w:r>
      <w:r w:rsidRPr="00883971">
        <w:fldChar w:fldCharType="separate"/>
      </w:r>
      <w:r w:rsidR="00E062A6" w:rsidRPr="00883971">
        <w:t>Table 1</w:t>
      </w:r>
      <w:r w:rsidR="00E062A6" w:rsidRPr="00883971">
        <w:rPr>
          <w:rFonts w:eastAsiaTheme="minorEastAsia"/>
          <w:i w:val="0"/>
          <w:sz w:val="24"/>
          <w:szCs w:val="24"/>
        </w:rPr>
        <w:tab/>
      </w:r>
      <w:r w:rsidR="00E062A6" w:rsidRPr="00883971">
        <w:t>Responsible Authorities</w:t>
      </w:r>
      <w:r w:rsidR="00E062A6" w:rsidRPr="00883971">
        <w:tab/>
      </w:r>
      <w:r w:rsidR="00E062A6" w:rsidRPr="00883971">
        <w:fldChar w:fldCharType="begin"/>
      </w:r>
      <w:r w:rsidR="00E062A6" w:rsidRPr="00883971">
        <w:instrText xml:space="preserve"> PAGEREF _Toc450409568 \h </w:instrText>
      </w:r>
      <w:r w:rsidR="00E062A6" w:rsidRPr="00883971">
        <w:fldChar w:fldCharType="separate"/>
      </w:r>
      <w:r w:rsidR="00E062A6" w:rsidRPr="00883971">
        <w:t>7</w:t>
      </w:r>
      <w:r w:rsidR="00E062A6" w:rsidRPr="00883971">
        <w:fldChar w:fldCharType="end"/>
      </w:r>
    </w:p>
    <w:p w14:paraId="0D57274A" w14:textId="77777777" w:rsidR="00161325" w:rsidRPr="00883971" w:rsidRDefault="00923B4D" w:rsidP="00923B4D">
      <w:pPr>
        <w:pStyle w:val="BodyText"/>
      </w:pPr>
      <w:r w:rsidRPr="00883971">
        <w:fldChar w:fldCharType="end"/>
      </w:r>
    </w:p>
    <w:p w14:paraId="727DE689" w14:textId="21928131" w:rsidR="00B07717" w:rsidRPr="00883971" w:rsidRDefault="00B07717" w:rsidP="007D1805">
      <w:pPr>
        <w:pStyle w:val="TableofFigures"/>
        <w:rPr>
          <w:i w:val="0"/>
        </w:rPr>
      </w:pPr>
    </w:p>
    <w:p w14:paraId="6301FCB8" w14:textId="77777777" w:rsidR="00790277" w:rsidRPr="00883971" w:rsidRDefault="00790277" w:rsidP="003274DB">
      <w:pPr>
        <w:sectPr w:rsidR="00790277" w:rsidRPr="00883971"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14:paraId="5E490EDC" w14:textId="77777777" w:rsidR="004944C8" w:rsidRPr="00883971" w:rsidRDefault="00ED4450" w:rsidP="00DE2814">
      <w:pPr>
        <w:pStyle w:val="Heading1"/>
      </w:pPr>
      <w:bookmarkStart w:id="30" w:name="_Toc450465936"/>
      <w:r w:rsidRPr="00883971">
        <w:lastRenderedPageBreak/>
        <w:t>INTRODUCTION</w:t>
      </w:r>
      <w:bookmarkEnd w:id="30"/>
    </w:p>
    <w:p w14:paraId="33CBFCF7" w14:textId="77777777" w:rsidR="004944C8" w:rsidRPr="00883971" w:rsidRDefault="004944C8" w:rsidP="004944C8">
      <w:pPr>
        <w:pStyle w:val="Heading1separatationline"/>
      </w:pPr>
    </w:p>
    <w:p w14:paraId="2C5C8B0A" w14:textId="7043F08D" w:rsidR="00A524B5" w:rsidRPr="00883971" w:rsidRDefault="00554F70" w:rsidP="00FF4DF0">
      <w:pPr>
        <w:pStyle w:val="Heading2"/>
      </w:pPr>
      <w:bookmarkStart w:id="31" w:name="_Toc450465937"/>
      <w:r w:rsidRPr="00883971">
        <w:t>General Description</w:t>
      </w:r>
      <w:bookmarkEnd w:id="31"/>
    </w:p>
    <w:p w14:paraId="754EC3CA" w14:textId="77777777" w:rsidR="00A524B5" w:rsidRPr="00883971" w:rsidRDefault="00A524B5" w:rsidP="00A524B5">
      <w:pPr>
        <w:pStyle w:val="Heading2separationline"/>
      </w:pPr>
    </w:p>
    <w:p w14:paraId="1E6061DC" w14:textId="04D54A9E" w:rsidR="00855EBE" w:rsidDel="002C2D60" w:rsidRDefault="00855EBE" w:rsidP="00855EBE">
      <w:pPr>
        <w:rPr>
          <w:del w:id="32" w:author="Administrator" w:date="2017-03-14T13:55:00Z"/>
          <w:sz w:val="22"/>
        </w:rPr>
      </w:pPr>
      <w:bookmarkStart w:id="33" w:name="_Toc434514862"/>
      <w:r w:rsidRPr="00C14D8A">
        <w:rPr>
          <w:sz w:val="22"/>
        </w:rPr>
        <w:t xml:space="preserve">When developing the IMO e-Navigation strategy to improve safety and efficiency of sea transport it became clear that </w:t>
      </w:r>
      <w:r>
        <w:rPr>
          <w:sz w:val="22"/>
        </w:rPr>
        <w:t xml:space="preserve">digital </w:t>
      </w:r>
      <w:r w:rsidRPr="00C14D8A">
        <w:rPr>
          <w:sz w:val="22"/>
        </w:rPr>
        <w:t xml:space="preserve">services provided to ships are an essential part of this initiative. In order to best </w:t>
      </w:r>
      <w:proofErr w:type="gramStart"/>
      <w:r w:rsidRPr="00C14D8A">
        <w:rPr>
          <w:sz w:val="22"/>
        </w:rPr>
        <w:t>describe,</w:t>
      </w:r>
      <w:proofErr w:type="gramEnd"/>
      <w:r w:rsidRPr="00C14D8A">
        <w:rPr>
          <w:sz w:val="22"/>
        </w:rPr>
        <w:t xml:space="preserve"> structure and implement those services</w:t>
      </w:r>
      <w:r>
        <w:rPr>
          <w:sz w:val="22"/>
        </w:rPr>
        <w:t>,</w:t>
      </w:r>
      <w:r w:rsidRPr="00C14D8A">
        <w:rPr>
          <w:sz w:val="22"/>
        </w:rPr>
        <w:t xml:space="preserve"> IMO introduced the concept of “Marine Service Portfolios” (MSPs). </w:t>
      </w:r>
    </w:p>
    <w:p w14:paraId="02906653" w14:textId="479754EA" w:rsidR="00834B3A" w:rsidRDefault="00834B3A" w:rsidP="00C14D8A">
      <w:pPr>
        <w:rPr>
          <w:sz w:val="22"/>
        </w:rPr>
      </w:pPr>
    </w:p>
    <w:p w14:paraId="649D1C63" w14:textId="5E228944" w:rsidR="00834B3A" w:rsidRDefault="00834B3A" w:rsidP="00C14D8A">
      <w:pPr>
        <w:rPr>
          <w:sz w:val="22"/>
        </w:rPr>
      </w:pPr>
      <w:r>
        <w:rPr>
          <w:sz w:val="22"/>
        </w:rPr>
        <w:t xml:space="preserve">A </w:t>
      </w:r>
      <w:r w:rsidR="003D11C1">
        <w:rPr>
          <w:sz w:val="22"/>
        </w:rPr>
        <w:t>“</w:t>
      </w:r>
      <w:r>
        <w:rPr>
          <w:sz w:val="22"/>
        </w:rPr>
        <w:t>Maritime Service Portfolio (MSP)</w:t>
      </w:r>
      <w:r w:rsidR="003D11C1">
        <w:rPr>
          <w:sz w:val="22"/>
        </w:rPr>
        <w:t>”</w:t>
      </w:r>
      <w:r>
        <w:rPr>
          <w:sz w:val="22"/>
        </w:rPr>
        <w:t xml:space="preserve"> defines and describes the set of operational and technical services and their level of service provided </w:t>
      </w:r>
      <w:ins w:id="34" w:author="Administrator" w:date="2017-03-14T14:27:00Z">
        <w:r w:rsidR="00AF52E5">
          <w:rPr>
            <w:sz w:val="22"/>
          </w:rPr>
          <w:t xml:space="preserve">by a stakeholder </w:t>
        </w:r>
      </w:ins>
      <w:r>
        <w:rPr>
          <w:sz w:val="22"/>
        </w:rPr>
        <w:t>in a given sea area, waterways or ports, as appropriate. (NAV 57/6 para 23)</w:t>
      </w:r>
    </w:p>
    <w:p w14:paraId="7A56FCEB" w14:textId="77777777" w:rsidR="00834B3A" w:rsidRDefault="00834B3A" w:rsidP="00C14D8A">
      <w:pPr>
        <w:rPr>
          <w:sz w:val="22"/>
        </w:rPr>
      </w:pPr>
    </w:p>
    <w:p w14:paraId="648D4C3D" w14:textId="14E06E5F" w:rsidR="00834B3A" w:rsidRDefault="00C14D8A" w:rsidP="00C14D8A">
      <w:pPr>
        <w:rPr>
          <w:ins w:id="35" w:author="Administrator" w:date="2017-03-14T14:01:00Z"/>
          <w:sz w:val="22"/>
        </w:rPr>
      </w:pPr>
      <w:r w:rsidRPr="00C14D8A">
        <w:rPr>
          <w:sz w:val="22"/>
        </w:rPr>
        <w:t xml:space="preserve">IMO has identified a </w:t>
      </w:r>
      <w:r w:rsidR="003D11C1">
        <w:rPr>
          <w:sz w:val="22"/>
        </w:rPr>
        <w:t xml:space="preserve">preliminary </w:t>
      </w:r>
      <w:r w:rsidRPr="00C14D8A">
        <w:rPr>
          <w:sz w:val="22"/>
        </w:rPr>
        <w:t>list of 16 MSPs</w:t>
      </w:r>
      <w:r w:rsidR="00834B3A">
        <w:rPr>
          <w:sz w:val="22"/>
        </w:rPr>
        <w:t>.</w:t>
      </w:r>
      <w:r w:rsidR="003D11C1">
        <w:rPr>
          <w:sz w:val="22"/>
        </w:rPr>
        <w:t xml:space="preserve"> Under its remit, IALA recognised that additional MSPs </w:t>
      </w:r>
      <w:proofErr w:type="gramStart"/>
      <w:r w:rsidR="003D11C1">
        <w:rPr>
          <w:sz w:val="22"/>
        </w:rPr>
        <w:t>were needed</w:t>
      </w:r>
      <w:proofErr w:type="gramEnd"/>
      <w:r w:rsidR="003D11C1">
        <w:rPr>
          <w:sz w:val="22"/>
        </w:rPr>
        <w:t xml:space="preserve"> for items such as </w:t>
      </w:r>
      <w:proofErr w:type="spellStart"/>
      <w:r w:rsidR="003D11C1">
        <w:rPr>
          <w:sz w:val="22"/>
        </w:rPr>
        <w:t>AtoNs</w:t>
      </w:r>
      <w:proofErr w:type="spellEnd"/>
      <w:r w:rsidR="003D11C1">
        <w:rPr>
          <w:sz w:val="22"/>
        </w:rPr>
        <w:t xml:space="preserve"> and PNT, which have been added to these guidelines. </w:t>
      </w:r>
    </w:p>
    <w:p w14:paraId="163B9F5C" w14:textId="77777777" w:rsidR="002C2D60" w:rsidRDefault="002C2D60" w:rsidP="00C14D8A">
      <w:pPr>
        <w:rPr>
          <w:sz w:val="22"/>
        </w:rPr>
      </w:pPr>
    </w:p>
    <w:p w14:paraId="644ADDDA" w14:textId="018CD5A9" w:rsidR="00C14D8A" w:rsidRDefault="00855EBE" w:rsidP="00FF4DF0">
      <w:pPr>
        <w:pStyle w:val="Heading2"/>
      </w:pPr>
      <w:r>
        <w:t>Purpose</w:t>
      </w:r>
    </w:p>
    <w:p w14:paraId="116276E2" w14:textId="77777777" w:rsidR="00855EBE" w:rsidRPr="00855EBE" w:rsidRDefault="00855EBE" w:rsidP="00855EBE">
      <w:pPr>
        <w:pStyle w:val="Heading2separationline"/>
      </w:pPr>
    </w:p>
    <w:p w14:paraId="272DF380" w14:textId="55D936A1" w:rsidR="00C14D8A" w:rsidRDefault="00C14D8A" w:rsidP="00C14D8A">
      <w:pPr>
        <w:rPr>
          <w:sz w:val="22"/>
        </w:rPr>
      </w:pPr>
      <w:r w:rsidRPr="00C14D8A">
        <w:rPr>
          <w:sz w:val="22"/>
        </w:rPr>
        <w:t xml:space="preserve">This guideline </w:t>
      </w:r>
      <w:r w:rsidR="00855EBE">
        <w:rPr>
          <w:sz w:val="22"/>
        </w:rPr>
        <w:t xml:space="preserve">is </w:t>
      </w:r>
      <w:r w:rsidRPr="00C14D8A">
        <w:rPr>
          <w:sz w:val="22"/>
        </w:rPr>
        <w:t xml:space="preserve">mainly for providers of services defined in MSPs to understand what </w:t>
      </w:r>
      <w:proofErr w:type="gramStart"/>
      <w:r w:rsidRPr="00C14D8A">
        <w:rPr>
          <w:sz w:val="22"/>
        </w:rPr>
        <w:t>is expected by the maritime community</w:t>
      </w:r>
      <w:proofErr w:type="gramEnd"/>
      <w:r w:rsidRPr="00C14D8A">
        <w:rPr>
          <w:sz w:val="22"/>
        </w:rPr>
        <w:t xml:space="preserve"> if a dedicated provider of such services is declaring the availability of an MSP in their jurisdiction. It provides the basic information on the defined MSPs. It describes the objectives to </w:t>
      </w:r>
      <w:proofErr w:type="gramStart"/>
      <w:r w:rsidRPr="00C14D8A">
        <w:rPr>
          <w:sz w:val="22"/>
        </w:rPr>
        <w:t>be achieved</w:t>
      </w:r>
      <w:proofErr w:type="gramEnd"/>
      <w:r w:rsidRPr="00C14D8A">
        <w:rPr>
          <w:sz w:val="22"/>
        </w:rPr>
        <w:t xml:space="preserve"> with the MSP as well as a short explanation of the MSP. It also includes references to other MSPs, which may be associated to the specific MSP in question.</w:t>
      </w:r>
    </w:p>
    <w:p w14:paraId="3125C846" w14:textId="77777777" w:rsidR="00C14D8A" w:rsidRDefault="00C14D8A" w:rsidP="00C14D8A">
      <w:pPr>
        <w:rPr>
          <w:sz w:val="22"/>
        </w:rPr>
      </w:pPr>
    </w:p>
    <w:p w14:paraId="1EB01A7B" w14:textId="65498E97" w:rsidR="00C14D8A" w:rsidRDefault="00C14D8A" w:rsidP="00C14D8A">
      <w:pPr>
        <w:rPr>
          <w:ins w:id="36" w:author="Administrator" w:date="2017-03-14T14:02:00Z"/>
          <w:sz w:val="22"/>
        </w:rPr>
      </w:pPr>
      <w:r w:rsidRPr="00C14D8A">
        <w:rPr>
          <w:sz w:val="22"/>
        </w:rPr>
        <w:t xml:space="preserve">This guideline helps providers </w:t>
      </w:r>
      <w:r>
        <w:rPr>
          <w:sz w:val="22"/>
        </w:rPr>
        <w:t xml:space="preserve">to integrate new digital services and </w:t>
      </w:r>
      <w:r w:rsidRPr="00C14D8A">
        <w:rPr>
          <w:sz w:val="22"/>
        </w:rPr>
        <w:t xml:space="preserve">to migrate from conventional to digital services but does not include technical specifications necessary for the implementation of those MSPs. Those </w:t>
      </w:r>
      <w:proofErr w:type="gramStart"/>
      <w:r w:rsidRPr="00C14D8A">
        <w:rPr>
          <w:sz w:val="22"/>
        </w:rPr>
        <w:t>will be defined</w:t>
      </w:r>
      <w:proofErr w:type="gramEnd"/>
      <w:r w:rsidRPr="00C14D8A">
        <w:rPr>
          <w:sz w:val="22"/>
        </w:rPr>
        <w:t xml:space="preserve"> elsewhere through the respective competent bodies, but are referenced in this document for easy access. It rather provides the guidance on the overarching expectations for a service provider of a given MSP.</w:t>
      </w:r>
    </w:p>
    <w:p w14:paraId="085D36C3" w14:textId="77777777" w:rsidR="002C2D60" w:rsidRDefault="002C2D60" w:rsidP="00C14D8A">
      <w:pPr>
        <w:rPr>
          <w:ins w:id="37" w:author="Administrator" w:date="2017-03-14T14:02:00Z"/>
          <w:sz w:val="22"/>
        </w:rPr>
      </w:pPr>
    </w:p>
    <w:p w14:paraId="7B0A7C00" w14:textId="4C4AA85C" w:rsidR="002C2D60" w:rsidRDefault="002C2D60" w:rsidP="00C14D8A">
      <w:pPr>
        <w:rPr>
          <w:sz w:val="22"/>
        </w:rPr>
      </w:pPr>
      <w:r>
        <w:rPr>
          <w:sz w:val="22"/>
        </w:rPr>
        <w:t xml:space="preserve">The services described in this guideline </w:t>
      </w:r>
      <w:proofErr w:type="gramStart"/>
      <w:r w:rsidR="005B42C7">
        <w:rPr>
          <w:sz w:val="22"/>
        </w:rPr>
        <w:t>are intended</w:t>
      </w:r>
      <w:proofErr w:type="gramEnd"/>
      <w:r w:rsidR="005B42C7">
        <w:rPr>
          <w:sz w:val="22"/>
        </w:rPr>
        <w:t xml:space="preserve"> for IALA guidance, </w:t>
      </w:r>
      <w:r>
        <w:rPr>
          <w:sz w:val="22"/>
        </w:rPr>
        <w:t xml:space="preserve">but can </w:t>
      </w:r>
      <w:r w:rsidR="005B42C7">
        <w:rPr>
          <w:sz w:val="22"/>
        </w:rPr>
        <w:t xml:space="preserve">also </w:t>
      </w:r>
      <w:r>
        <w:rPr>
          <w:sz w:val="22"/>
        </w:rPr>
        <w:t>be used for other organisations and authorities planning to implement a set of services as a portfolio.</w:t>
      </w:r>
    </w:p>
    <w:p w14:paraId="36F3AD26" w14:textId="77777777" w:rsidR="00855EBE" w:rsidRPr="00C14D8A" w:rsidRDefault="00855EBE" w:rsidP="00C14D8A">
      <w:pPr>
        <w:rPr>
          <w:sz w:val="22"/>
        </w:rPr>
      </w:pPr>
    </w:p>
    <w:p w14:paraId="2AB2CB0F" w14:textId="05F75BE6" w:rsidR="00554F70" w:rsidRPr="00883971" w:rsidRDefault="00855EBE" w:rsidP="00FF4DF0">
      <w:pPr>
        <w:pStyle w:val="Heading2"/>
        <w:rPr>
          <w:rFonts w:eastAsiaTheme="minorHAnsi"/>
        </w:rPr>
      </w:pPr>
      <w:r>
        <w:rPr>
          <w:rFonts w:eastAsiaTheme="minorHAnsi"/>
        </w:rPr>
        <w:t>I</w:t>
      </w:r>
      <w:r w:rsidR="00F05FB2">
        <w:rPr>
          <w:rFonts w:eastAsiaTheme="minorHAnsi"/>
        </w:rPr>
        <w:t>mplementation</w:t>
      </w:r>
    </w:p>
    <w:p w14:paraId="54446B52" w14:textId="77777777" w:rsidR="00554F70" w:rsidRPr="00883971" w:rsidRDefault="00554F70" w:rsidP="00554F70">
      <w:pPr>
        <w:pStyle w:val="Heading2separationline"/>
      </w:pPr>
    </w:p>
    <w:p w14:paraId="764C87D4" w14:textId="77777777" w:rsidR="00855EBE" w:rsidRDefault="00F05FB2" w:rsidP="00855EBE">
      <w:pPr>
        <w:pStyle w:val="BodyText"/>
        <w:rPr>
          <w:ins w:id="38" w:author="Administrator" w:date="2016-09-21T13:39:00Z"/>
        </w:rPr>
      </w:pPr>
      <w:r>
        <w:t xml:space="preserve">The services described within this guideline </w:t>
      </w:r>
      <w:proofErr w:type="gramStart"/>
      <w:r>
        <w:t>can be implemented</w:t>
      </w:r>
      <w:proofErr w:type="gramEnd"/>
      <w:r>
        <w:t xml:space="preserve"> in full or in part, based on individual service providers local circumstances</w:t>
      </w:r>
    </w:p>
    <w:p w14:paraId="2824B61F" w14:textId="3815E9B7" w:rsidR="00554F70" w:rsidRPr="00883971" w:rsidRDefault="005B42C7" w:rsidP="00554F70">
      <w:pPr>
        <w:pStyle w:val="BodyText"/>
      </w:pPr>
      <w:ins w:id="39" w:author="Administrator" w:date="2017-03-14T14:13:00Z">
        <w:r>
          <w:t>Add diagram here</w:t>
        </w:r>
      </w:ins>
      <w:ins w:id="40" w:author="Administrator" w:date="2017-03-15T09:29:00Z">
        <w:r w:rsidR="005B13C4">
          <w:t xml:space="preserve"> </w:t>
        </w:r>
        <w:r w:rsidR="005B13C4" w:rsidRPr="005B13C4">
          <w:rPr>
            <w:highlight w:val="yellow"/>
          </w:rPr>
          <w:t>Portugal+ Michael B</w:t>
        </w:r>
      </w:ins>
    </w:p>
    <w:p w14:paraId="236B9B88" w14:textId="6DF8D2C3" w:rsidR="00554F70" w:rsidRPr="00883971" w:rsidRDefault="00AF52E5" w:rsidP="00554F70">
      <w:pPr>
        <w:pStyle w:val="Heading1"/>
        <w:rPr>
          <w:rFonts w:eastAsiaTheme="minorHAnsi"/>
        </w:rPr>
      </w:pPr>
      <w:bookmarkStart w:id="41" w:name="_Toc450465942"/>
      <w:r>
        <w:rPr>
          <w:rFonts w:eastAsiaTheme="minorHAnsi"/>
        </w:rPr>
        <w:t xml:space="preserve">Governing body, </w:t>
      </w:r>
      <w:r w:rsidR="00554F70" w:rsidRPr="00883971">
        <w:rPr>
          <w:rFonts w:eastAsiaTheme="minorHAnsi"/>
        </w:rPr>
        <w:t>SERVICE PROVIDERS &amp; STAKEHOLDERS</w:t>
      </w:r>
      <w:bookmarkEnd w:id="41"/>
    </w:p>
    <w:p w14:paraId="34293E61" w14:textId="77777777" w:rsidR="00554F70" w:rsidRPr="00883971" w:rsidRDefault="00554F70" w:rsidP="00554F70">
      <w:pPr>
        <w:pStyle w:val="Heading1separatationline"/>
      </w:pPr>
    </w:p>
    <w:p w14:paraId="723A62D5" w14:textId="6E9BF999" w:rsidR="00554F70" w:rsidRPr="00883971" w:rsidRDefault="00554F70" w:rsidP="00FF4DF0">
      <w:pPr>
        <w:pStyle w:val="Heading2"/>
        <w:rPr>
          <w:rFonts w:eastAsiaTheme="minorHAnsi"/>
        </w:rPr>
      </w:pPr>
      <w:bookmarkStart w:id="42" w:name="_Toc450465943"/>
      <w:r w:rsidRPr="00883971">
        <w:rPr>
          <w:rFonts w:eastAsiaTheme="minorHAnsi"/>
        </w:rPr>
        <w:t>Definition</w:t>
      </w:r>
      <w:bookmarkEnd w:id="42"/>
      <w:r w:rsidR="00AF52E5">
        <w:rPr>
          <w:rFonts w:eastAsiaTheme="minorHAnsi"/>
        </w:rPr>
        <w:t>s</w:t>
      </w:r>
    </w:p>
    <w:p w14:paraId="02BD7C8F" w14:textId="77777777" w:rsidR="00B51D39" w:rsidRDefault="00B51D39" w:rsidP="00AF52E5">
      <w:pPr>
        <w:pStyle w:val="Heading2separationline"/>
      </w:pPr>
    </w:p>
    <w:p w14:paraId="58FEE216" w14:textId="70C348DB" w:rsidR="00B51D39" w:rsidRPr="00B51D39" w:rsidRDefault="00B51D39" w:rsidP="00B51D39">
      <w:pPr>
        <w:pStyle w:val="BodyText"/>
        <w:rPr>
          <w:rFonts w:ascii="Calibri" w:hAnsi="Calibri" w:cs="Calibri"/>
        </w:rPr>
      </w:pPr>
      <w:r w:rsidRPr="00B51D39">
        <w:t xml:space="preserve">- </w:t>
      </w:r>
      <w:r w:rsidRPr="00B51D39">
        <w:rPr>
          <w:b/>
        </w:rPr>
        <w:t xml:space="preserve">MSP governing </w:t>
      </w:r>
      <w:proofErr w:type="gramStart"/>
      <w:r w:rsidRPr="00B51D39">
        <w:rPr>
          <w:b/>
        </w:rPr>
        <w:t>body</w:t>
      </w:r>
      <w:r w:rsidRPr="00B51D39">
        <w:t xml:space="preserve"> which</w:t>
      </w:r>
      <w:proofErr w:type="gramEnd"/>
      <w:r w:rsidRPr="00B51D39">
        <w:t xml:space="preserve"> defines and</w:t>
      </w:r>
      <w:r>
        <w:t xml:space="preserve"> </w:t>
      </w:r>
      <w:r w:rsidRPr="00B51D39">
        <w:t>maintains the overall architecture of the</w:t>
      </w:r>
      <w:r>
        <w:t xml:space="preserve"> </w:t>
      </w:r>
      <w:r w:rsidRPr="00B51D39">
        <w:t>MSPs, endorses the definition and scope of</w:t>
      </w:r>
      <w:r>
        <w:t xml:space="preserve"> </w:t>
      </w:r>
      <w:r w:rsidRPr="00B51D39">
        <w:t>individual MSPs, ensures interoperability</w:t>
      </w:r>
      <w:r>
        <w:t xml:space="preserve"> </w:t>
      </w:r>
      <w:r w:rsidRPr="00B51D39">
        <w:t>and consistency, etc. (the IMO/IHO HGDM</w:t>
      </w:r>
      <w:r>
        <w:t xml:space="preserve"> </w:t>
      </w:r>
      <w:r w:rsidRPr="00B51D39">
        <w:t>could be the initial basis for defining</w:t>
      </w:r>
      <w:r>
        <w:t xml:space="preserve"> </w:t>
      </w:r>
      <w:r w:rsidRPr="00B51D39">
        <w:t>further that structure;</w:t>
      </w:r>
    </w:p>
    <w:p w14:paraId="4534491F" w14:textId="0ECEF784" w:rsidR="00B51D39" w:rsidRPr="00B51D39" w:rsidRDefault="00B51D39" w:rsidP="00B51D39">
      <w:pPr>
        <w:pStyle w:val="BodyText"/>
        <w:rPr>
          <w:rFonts w:ascii="Calibri" w:hAnsi="Calibri" w:cs="Calibri"/>
        </w:rPr>
      </w:pPr>
      <w:r w:rsidRPr="00B51D39">
        <w:rPr>
          <w:rFonts w:ascii="Calibri" w:hAnsi="Calibri" w:cs="Calibri"/>
        </w:rPr>
        <w:t xml:space="preserve">- </w:t>
      </w:r>
      <w:r w:rsidRPr="00B51D39">
        <w:rPr>
          <w:rFonts w:ascii="Calibri" w:hAnsi="Calibri" w:cs="Calibri"/>
          <w:b/>
        </w:rPr>
        <w:t xml:space="preserve">Service definition </w:t>
      </w:r>
      <w:proofErr w:type="gramStart"/>
      <w:r w:rsidRPr="00B51D39">
        <w:rPr>
          <w:rFonts w:ascii="Calibri" w:hAnsi="Calibri" w:cs="Calibri"/>
          <w:b/>
        </w:rPr>
        <w:t>owner</w:t>
      </w:r>
      <w:r w:rsidRPr="00B51D39">
        <w:rPr>
          <w:rFonts w:ascii="Calibri" w:hAnsi="Calibri" w:cs="Calibri"/>
        </w:rPr>
        <w:t xml:space="preserve"> which proposes</w:t>
      </w:r>
      <w:r>
        <w:rPr>
          <w:rFonts w:ascii="Calibri" w:hAnsi="Calibri" w:cs="Calibri"/>
        </w:rPr>
        <w:t xml:space="preserve"> </w:t>
      </w:r>
      <w:r w:rsidRPr="00B51D39">
        <w:rPr>
          <w:rFonts w:ascii="Calibri" w:hAnsi="Calibri" w:cs="Calibri"/>
        </w:rPr>
        <w:t>the definition to the governing body</w:t>
      </w:r>
      <w:proofErr w:type="gramEnd"/>
      <w:r w:rsidRPr="00B51D39">
        <w:rPr>
          <w:rFonts w:ascii="Calibri" w:hAnsi="Calibri" w:cs="Calibri"/>
        </w:rPr>
        <w:t xml:space="preserve"> and</w:t>
      </w:r>
      <w:r>
        <w:rPr>
          <w:rFonts w:ascii="Calibri" w:hAnsi="Calibri" w:cs="Calibri"/>
        </w:rPr>
        <w:t xml:space="preserve"> then implement the agreed </w:t>
      </w:r>
      <w:r w:rsidRPr="00B51D39">
        <w:rPr>
          <w:rFonts w:ascii="Calibri" w:hAnsi="Calibri" w:cs="Calibri"/>
        </w:rPr>
        <w:t>definition</w:t>
      </w:r>
      <w:r>
        <w:rPr>
          <w:rFonts w:ascii="Calibri" w:hAnsi="Calibri" w:cs="Calibri"/>
        </w:rPr>
        <w:t xml:space="preserve"> </w:t>
      </w:r>
      <w:r w:rsidRPr="00B51D39">
        <w:rPr>
          <w:rFonts w:ascii="Calibri" w:hAnsi="Calibri" w:cs="Calibri"/>
        </w:rPr>
        <w:t>through technical specifications</w:t>
      </w:r>
    </w:p>
    <w:p w14:paraId="5A597A05" w14:textId="34FA4378" w:rsidR="00B51D39" w:rsidRDefault="00B51D39" w:rsidP="00B51D39">
      <w:pPr>
        <w:pStyle w:val="BodyText"/>
        <w:rPr>
          <w:rFonts w:ascii="Calibri" w:hAnsi="Calibri" w:cs="Calibri"/>
        </w:rPr>
      </w:pPr>
      <w:r w:rsidRPr="00B51D39">
        <w:rPr>
          <w:rFonts w:ascii="Calibri" w:hAnsi="Calibri" w:cs="Calibri"/>
        </w:rPr>
        <w:t xml:space="preserve">- </w:t>
      </w:r>
      <w:r w:rsidRPr="00B51D39">
        <w:rPr>
          <w:rFonts w:ascii="Calibri" w:hAnsi="Calibri" w:cs="Calibri"/>
          <w:b/>
        </w:rPr>
        <w:t xml:space="preserve">Service provider </w:t>
      </w:r>
      <w:r w:rsidRPr="00B51D39">
        <w:rPr>
          <w:rFonts w:ascii="Calibri" w:hAnsi="Calibri" w:cs="Calibri"/>
        </w:rPr>
        <w:t>responsible for delivering</w:t>
      </w:r>
      <w:r>
        <w:rPr>
          <w:rFonts w:ascii="Calibri" w:hAnsi="Calibri" w:cs="Calibri"/>
        </w:rPr>
        <w:t xml:space="preserve"> </w:t>
      </w:r>
      <w:r w:rsidRPr="00B51D39">
        <w:rPr>
          <w:rFonts w:ascii="Calibri" w:hAnsi="Calibri" w:cs="Calibri"/>
        </w:rPr>
        <w:t>an operational service according to the</w:t>
      </w:r>
      <w:r>
        <w:rPr>
          <w:rFonts w:ascii="Calibri" w:hAnsi="Calibri" w:cs="Calibri"/>
        </w:rPr>
        <w:t xml:space="preserve"> </w:t>
      </w:r>
      <w:r w:rsidRPr="00B51D39">
        <w:rPr>
          <w:rFonts w:ascii="Calibri" w:hAnsi="Calibri" w:cs="Calibri"/>
        </w:rPr>
        <w:t>relevant specifications</w:t>
      </w:r>
      <w:proofErr w:type="gramStart"/>
      <w:r w:rsidRPr="00B51D39">
        <w:rPr>
          <w:rFonts w:ascii="Calibri" w:hAnsi="Calibri" w:cs="Calibri"/>
        </w:rPr>
        <w:t>;</w:t>
      </w:r>
      <w:proofErr w:type="gramEnd"/>
    </w:p>
    <w:p w14:paraId="574E81D3" w14:textId="39FDC2F1" w:rsidR="00B51D39" w:rsidRDefault="00B51D39" w:rsidP="00B51D39">
      <w:pPr>
        <w:pStyle w:val="BodyText"/>
        <w:rPr>
          <w:rFonts w:ascii="Calibri" w:hAnsi="Calibri" w:cs="Calibri"/>
        </w:rPr>
      </w:pPr>
      <w:r>
        <w:rPr>
          <w:rFonts w:ascii="Calibri" w:hAnsi="Calibri" w:cs="Calibri"/>
        </w:rPr>
        <w:lastRenderedPageBreak/>
        <w:t xml:space="preserve">- </w:t>
      </w:r>
      <w:proofErr w:type="gramStart"/>
      <w:r w:rsidRPr="00B51D39">
        <w:rPr>
          <w:rFonts w:ascii="Calibri" w:hAnsi="Calibri" w:cs="Calibri"/>
          <w:b/>
        </w:rPr>
        <w:t xml:space="preserve">User </w:t>
      </w:r>
      <w:r w:rsidRPr="00B51D39">
        <w:rPr>
          <w:rFonts w:ascii="Calibri" w:hAnsi="Calibri" w:cs="Calibri"/>
        </w:rPr>
        <w:t>which</w:t>
      </w:r>
      <w:proofErr w:type="gramEnd"/>
      <w:r>
        <w:rPr>
          <w:rFonts w:ascii="Calibri" w:hAnsi="Calibri" w:cs="Calibri"/>
        </w:rPr>
        <w:t xml:space="preserve"> </w:t>
      </w:r>
      <w:r w:rsidRPr="00B51D39">
        <w:rPr>
          <w:rFonts w:ascii="Calibri" w:hAnsi="Calibri" w:cs="Calibri"/>
        </w:rPr>
        <w:t>makes use of the information provided by</w:t>
      </w:r>
      <w:r>
        <w:rPr>
          <w:rFonts w:ascii="Calibri" w:hAnsi="Calibri" w:cs="Calibri"/>
        </w:rPr>
        <w:t xml:space="preserve"> </w:t>
      </w:r>
      <w:r w:rsidRPr="00B51D39">
        <w:rPr>
          <w:rFonts w:ascii="Calibri" w:hAnsi="Calibri" w:cs="Calibri"/>
        </w:rPr>
        <w:t>the service.</w:t>
      </w:r>
      <w:r>
        <w:rPr>
          <w:rFonts w:ascii="Calibri" w:hAnsi="Calibri" w:cs="Calibri"/>
        </w:rPr>
        <w:t xml:space="preserve"> </w:t>
      </w:r>
      <w:r w:rsidRPr="00B51D39">
        <w:rPr>
          <w:rFonts w:ascii="Calibri" w:hAnsi="Calibri" w:cs="Calibri"/>
        </w:rPr>
        <w:t>In some cases (i.e. MSI service), there may</w:t>
      </w:r>
      <w:r>
        <w:rPr>
          <w:rFonts w:ascii="Calibri" w:hAnsi="Calibri" w:cs="Calibri"/>
        </w:rPr>
        <w:t xml:space="preserve"> </w:t>
      </w:r>
      <w:r w:rsidRPr="00B51D39">
        <w:rPr>
          <w:rFonts w:ascii="Calibri" w:hAnsi="Calibri" w:cs="Calibri"/>
        </w:rPr>
        <w:t>be a need to distinguish between the</w:t>
      </w:r>
      <w:r>
        <w:rPr>
          <w:rFonts w:ascii="Calibri" w:hAnsi="Calibri" w:cs="Calibri"/>
        </w:rPr>
        <w:t xml:space="preserve"> </w:t>
      </w:r>
      <w:r w:rsidRPr="00B51D39">
        <w:rPr>
          <w:rFonts w:ascii="Calibri" w:hAnsi="Calibri" w:cs="Calibri"/>
        </w:rPr>
        <w:t>provider of the information content (i.e. a</w:t>
      </w:r>
      <w:r>
        <w:rPr>
          <w:rFonts w:ascii="Calibri" w:hAnsi="Calibri" w:cs="Calibri"/>
        </w:rPr>
        <w:t xml:space="preserve"> </w:t>
      </w:r>
      <w:r w:rsidRPr="00B51D39">
        <w:rPr>
          <w:rFonts w:ascii="Calibri" w:hAnsi="Calibri" w:cs="Calibri"/>
        </w:rPr>
        <w:t>NAVAREA coordinator) and the provider of</w:t>
      </w:r>
      <w:r>
        <w:rPr>
          <w:rFonts w:ascii="Calibri" w:hAnsi="Calibri" w:cs="Calibri"/>
        </w:rPr>
        <w:t xml:space="preserve"> </w:t>
      </w:r>
      <w:r w:rsidRPr="00B51D39">
        <w:rPr>
          <w:rFonts w:ascii="Calibri" w:hAnsi="Calibri" w:cs="Calibri"/>
        </w:rPr>
        <w:t>the communication infrastructure/service</w:t>
      </w:r>
      <w:r>
        <w:rPr>
          <w:rFonts w:ascii="Calibri" w:hAnsi="Calibri" w:cs="Calibri"/>
        </w:rPr>
        <w:t xml:space="preserve"> </w:t>
      </w:r>
      <w:r w:rsidRPr="00B51D39">
        <w:rPr>
          <w:rFonts w:ascii="Calibri" w:hAnsi="Calibri" w:cs="Calibri"/>
        </w:rPr>
        <w:t xml:space="preserve">(i.e. </w:t>
      </w:r>
      <w:proofErr w:type="spellStart"/>
      <w:r w:rsidRPr="00B51D39">
        <w:rPr>
          <w:rFonts w:ascii="Calibri" w:hAnsi="Calibri" w:cs="Calibri"/>
        </w:rPr>
        <w:t>SafetyNET</w:t>
      </w:r>
      <w:proofErr w:type="spellEnd"/>
      <w:r w:rsidRPr="00B51D39">
        <w:rPr>
          <w:rFonts w:ascii="Calibri" w:hAnsi="Calibri" w:cs="Calibri"/>
        </w:rPr>
        <w:t>).</w:t>
      </w:r>
    </w:p>
    <w:p w14:paraId="79D7721C" w14:textId="572C6F97" w:rsidR="00B51D39" w:rsidRPr="00B51D39" w:rsidRDefault="00C7286B" w:rsidP="00AF52E5">
      <w:pPr>
        <w:pStyle w:val="BodyText"/>
      </w:pPr>
      <w:r>
        <w:rPr>
          <w:b/>
        </w:rPr>
        <w:t xml:space="preserve">- </w:t>
      </w:r>
      <w:r w:rsidR="00B51D39" w:rsidRPr="00B51D39">
        <w:rPr>
          <w:b/>
        </w:rPr>
        <w:t>Technical service specification owner</w:t>
      </w:r>
      <w:r w:rsidR="00B51D39">
        <w:t xml:space="preserve">  refers to the body responsible for developing and maintaining the technical specification(s) of a service, based on the corresponding service definitions [by way of example: for VTS Information Service, technical service specification owners could be the IALA ENAV Committee and the IHO]</w:t>
      </w:r>
    </w:p>
    <w:p w14:paraId="7D5E9B6A" w14:textId="1091873C" w:rsidR="00360E45" w:rsidRPr="00883971" w:rsidDel="00AF52E5" w:rsidRDefault="00AF52E5" w:rsidP="00554F70">
      <w:pPr>
        <w:pStyle w:val="BodyText"/>
        <w:rPr>
          <w:del w:id="43" w:author="Administrator" w:date="2017-03-14T14:29:00Z"/>
        </w:rPr>
      </w:pPr>
      <w:ins w:id="44" w:author="Administrator" w:date="2017-03-14T14:30:00Z">
        <w:r w:rsidRPr="00AF52E5">
          <w:t xml:space="preserve"> </w:t>
        </w:r>
        <w:r>
          <w:t>[</w:t>
        </w:r>
        <w:proofErr w:type="gramStart"/>
        <w:r w:rsidRPr="00855EBE">
          <w:rPr>
            <w:i/>
            <w:color w:val="FF0000"/>
          </w:rPr>
          <w:t>all</w:t>
        </w:r>
        <w:proofErr w:type="gramEnd"/>
        <w:r w:rsidRPr="00855EBE">
          <w:rPr>
            <w:i/>
            <w:color w:val="FF0000"/>
          </w:rPr>
          <w:t xml:space="preserve"> above agreed </w:t>
        </w:r>
        <w:proofErr w:type="spellStart"/>
        <w:r w:rsidRPr="00855EBE">
          <w:rPr>
            <w:i/>
            <w:color w:val="FF0000"/>
          </w:rPr>
          <w:t>enav</w:t>
        </w:r>
        <w:proofErr w:type="spellEnd"/>
        <w:r w:rsidRPr="00855EBE">
          <w:rPr>
            <w:i/>
            <w:color w:val="FF0000"/>
          </w:rPr>
          <w:t xml:space="preserve"> </w:t>
        </w:r>
        <w:r>
          <w:rPr>
            <w:i/>
            <w:color w:val="FF0000"/>
          </w:rPr>
          <w:t>20 with IHO comments</w:t>
        </w:r>
        <w:r w:rsidRPr="00855EBE">
          <w:rPr>
            <w:color w:val="FF0000"/>
          </w:rPr>
          <w:t>]</w:t>
        </w:r>
      </w:ins>
    </w:p>
    <w:p w14:paraId="092F08DB" w14:textId="16AA90AF" w:rsidR="00554F70" w:rsidRPr="00883971" w:rsidRDefault="00554F70" w:rsidP="00FF4DF0">
      <w:pPr>
        <w:pStyle w:val="Heading2"/>
        <w:rPr>
          <w:rFonts w:eastAsiaTheme="minorHAnsi"/>
        </w:rPr>
      </w:pPr>
      <w:bookmarkStart w:id="45" w:name="_Toc450465944"/>
      <w:r w:rsidRPr="00883971">
        <w:rPr>
          <w:rFonts w:eastAsiaTheme="minorHAnsi"/>
        </w:rPr>
        <w:t>Responsible service providers</w:t>
      </w:r>
      <w:bookmarkEnd w:id="45"/>
      <w:ins w:id="46" w:author="Administrator" w:date="2016-09-21T14:32:00Z">
        <w:r w:rsidR="00287605">
          <w:rPr>
            <w:rFonts w:eastAsiaTheme="minorHAnsi"/>
          </w:rPr>
          <w:t xml:space="preserve"> [to be decided later]</w:t>
        </w:r>
      </w:ins>
    </w:p>
    <w:p w14:paraId="084124F0" w14:textId="77777777" w:rsidR="00554F70" w:rsidRPr="00883971" w:rsidRDefault="00554F70" w:rsidP="00554F70">
      <w:pPr>
        <w:pStyle w:val="Heading2separationline"/>
      </w:pPr>
    </w:p>
    <w:p w14:paraId="6C735C2C" w14:textId="076F4C95" w:rsidR="00554F70" w:rsidRDefault="00554F70" w:rsidP="00554F70">
      <w:pPr>
        <w:pStyle w:val="BodyText"/>
      </w:pPr>
      <w:r w:rsidRPr="00883971">
        <w:t>In each country there will be</w:t>
      </w:r>
      <w:r w:rsidR="003F5B1A">
        <w:t xml:space="preserve"> authorities responsible for</w:t>
      </w:r>
      <w:r w:rsidRPr="00883971">
        <w:t xml:space="preserve"> </w:t>
      </w:r>
      <w:proofErr w:type="gramStart"/>
      <w:r w:rsidR="003F5B1A">
        <w:t>providing</w:t>
      </w:r>
      <w:ins w:id="47" w:author="Administrator" w:date="2016-09-21T14:18:00Z">
        <w:r w:rsidR="000C5786">
          <w:t xml:space="preserve"> </w:t>
        </w:r>
      </w:ins>
      <w:r w:rsidR="00260B01">
        <w:t xml:space="preserve"> information</w:t>
      </w:r>
      <w:proofErr w:type="gramEnd"/>
      <w:r w:rsidR="00260B01">
        <w:t xml:space="preserve"> </w:t>
      </w:r>
      <w:r w:rsidR="003F5B1A">
        <w:t xml:space="preserve"> services</w:t>
      </w:r>
      <w:r w:rsidRPr="00883971">
        <w:t xml:space="preserve">.  The table </w:t>
      </w:r>
      <w:ins w:id="48" w:author="Administrator" w:date="2016-09-21T14:22:00Z">
        <w:r w:rsidR="00DD113A">
          <w:t xml:space="preserve">in Annex </w:t>
        </w:r>
        <w:proofErr w:type="spellStart"/>
        <w:r w:rsidR="00DD113A">
          <w:t>A</w:t>
        </w:r>
      </w:ins>
      <w:del w:id="49" w:author="Administrator" w:date="2016-09-21T14:22:00Z">
        <w:r w:rsidRPr="00883971" w:rsidDel="00DD113A">
          <w:delText xml:space="preserve">below </w:delText>
        </w:r>
      </w:del>
      <w:r w:rsidR="003F5B1A">
        <w:t>offers</w:t>
      </w:r>
      <w:proofErr w:type="spellEnd"/>
      <w:r w:rsidR="003F5B1A">
        <w:t xml:space="preserve"> examples of</w:t>
      </w:r>
      <w:r w:rsidRPr="00883971">
        <w:t xml:space="preserve"> authorit</w:t>
      </w:r>
      <w:r w:rsidR="003F5B1A">
        <w:t>ies</w:t>
      </w:r>
      <w:r w:rsidRPr="00883971">
        <w:t xml:space="preserve"> responsible in each case</w:t>
      </w:r>
      <w:r w:rsidR="003720BD" w:rsidRPr="00883971">
        <w:t>,</w:t>
      </w:r>
      <w:r w:rsidRPr="00883971">
        <w:t xml:space="preserve"> which can be different between countries.</w:t>
      </w:r>
    </w:p>
    <w:p w14:paraId="70D92A2F" w14:textId="3492286D" w:rsidR="003C1B9D" w:rsidDel="00DD113A" w:rsidRDefault="003C1B9D" w:rsidP="00554F70">
      <w:pPr>
        <w:pStyle w:val="BodyText"/>
        <w:rPr>
          <w:del w:id="50" w:author="Administrator" w:date="2016-09-21T14:22:00Z"/>
        </w:rPr>
      </w:pPr>
    </w:p>
    <w:p w14:paraId="6625A706" w14:textId="0E293CF8" w:rsidR="003C1B9D" w:rsidRPr="00883971" w:rsidRDefault="003C1B9D" w:rsidP="00554F70">
      <w:pPr>
        <w:pStyle w:val="BodyText"/>
      </w:pPr>
      <w:r>
        <w:t>Responsible authorities may require service providers to deliver the operational service.</w:t>
      </w:r>
    </w:p>
    <w:p w14:paraId="267B3265" w14:textId="2B82460C" w:rsidR="00554F70" w:rsidRPr="00883971" w:rsidRDefault="00554F70">
      <w:pPr>
        <w:spacing w:after="200" w:line="276" w:lineRule="auto"/>
        <w:rPr>
          <w:sz w:val="22"/>
        </w:rPr>
      </w:pPr>
      <w:r w:rsidRPr="00883971">
        <w:br w:type="page"/>
      </w:r>
    </w:p>
    <w:p w14:paraId="3FC609EF" w14:textId="60C4F333" w:rsidR="00554F70" w:rsidRPr="00883971" w:rsidRDefault="00554F70" w:rsidP="00554F70">
      <w:pPr>
        <w:pStyle w:val="Tablecaption"/>
        <w:jc w:val="center"/>
      </w:pPr>
      <w:bookmarkStart w:id="51" w:name="_Toc450409568"/>
      <w:r w:rsidRPr="00883971">
        <w:lastRenderedPageBreak/>
        <w:t>Responsible Authorities</w:t>
      </w:r>
      <w:bookmarkEnd w:id="51"/>
      <w:ins w:id="52" w:author="Administrator" w:date="2016-09-21T14:22:00Z">
        <w:r w:rsidR="00DD113A">
          <w:t xml:space="preserve"> use table from NCSR1/</w:t>
        </w:r>
      </w:ins>
      <w:ins w:id="53" w:author="Administrator" w:date="2016-09-21T14:23:00Z">
        <w:r w:rsidR="00DD113A">
          <w:t>9</w:t>
        </w:r>
      </w:ins>
    </w:p>
    <w:tbl>
      <w:tblPr>
        <w:tblStyle w:val="TableGrid"/>
        <w:tblW w:w="9413" w:type="dxa"/>
        <w:jc w:val="center"/>
        <w:tblLook w:val="04A0" w:firstRow="1" w:lastRow="0" w:firstColumn="1" w:lastColumn="0" w:noHBand="0" w:noVBand="1"/>
      </w:tblPr>
      <w:tblGrid>
        <w:gridCol w:w="935"/>
        <w:gridCol w:w="3719"/>
        <w:gridCol w:w="4759"/>
      </w:tblGrid>
      <w:tr w:rsidR="00554F70" w:rsidRPr="00883971" w14:paraId="67882390" w14:textId="77777777" w:rsidTr="00554F70">
        <w:trPr>
          <w:tblHeader/>
          <w:jc w:val="center"/>
        </w:trPr>
        <w:tc>
          <w:tcPr>
            <w:tcW w:w="928" w:type="dxa"/>
            <w:tcMar>
              <w:top w:w="57" w:type="dxa"/>
              <w:left w:w="57" w:type="dxa"/>
              <w:bottom w:w="57" w:type="dxa"/>
              <w:right w:w="57" w:type="dxa"/>
            </w:tcMar>
          </w:tcPr>
          <w:p w14:paraId="50C37528" w14:textId="77777777" w:rsidR="00554F70" w:rsidRPr="00883971" w:rsidRDefault="00554F70" w:rsidP="00554F70">
            <w:pPr>
              <w:pStyle w:val="Tableheading"/>
              <w:jc w:val="center"/>
              <w:rPr>
                <w:lang w:val="en-GB"/>
              </w:rPr>
            </w:pPr>
            <w:r w:rsidRPr="00883971">
              <w:rPr>
                <w:lang w:val="en-GB"/>
              </w:rPr>
              <w:t>Service No</w:t>
            </w:r>
          </w:p>
        </w:tc>
        <w:tc>
          <w:tcPr>
            <w:tcW w:w="3722" w:type="dxa"/>
            <w:tcMar>
              <w:top w:w="57" w:type="dxa"/>
              <w:left w:w="57" w:type="dxa"/>
              <w:bottom w:w="57" w:type="dxa"/>
              <w:right w:w="57" w:type="dxa"/>
            </w:tcMar>
          </w:tcPr>
          <w:p w14:paraId="75726701" w14:textId="77777777" w:rsidR="00554F70" w:rsidRPr="00883971" w:rsidRDefault="00554F70" w:rsidP="00554F70">
            <w:pPr>
              <w:pStyle w:val="Tableheading"/>
              <w:jc w:val="center"/>
              <w:rPr>
                <w:lang w:val="en-GB"/>
              </w:rPr>
            </w:pPr>
            <w:r w:rsidRPr="00883971">
              <w:rPr>
                <w:lang w:val="en-GB"/>
              </w:rPr>
              <w:t>Identified Services</w:t>
            </w:r>
          </w:p>
        </w:tc>
        <w:tc>
          <w:tcPr>
            <w:tcW w:w="4763" w:type="dxa"/>
            <w:tcMar>
              <w:top w:w="57" w:type="dxa"/>
              <w:left w:w="57" w:type="dxa"/>
              <w:bottom w:w="57" w:type="dxa"/>
              <w:right w:w="57" w:type="dxa"/>
            </w:tcMar>
          </w:tcPr>
          <w:p w14:paraId="40E68BA6" w14:textId="08C3553F" w:rsidR="00554F70" w:rsidRPr="00883971" w:rsidRDefault="003F5B1A" w:rsidP="003F5B1A">
            <w:pPr>
              <w:pStyle w:val="Tableheading"/>
              <w:jc w:val="center"/>
              <w:rPr>
                <w:lang w:val="en-GB"/>
              </w:rPr>
            </w:pPr>
            <w:ins w:id="54" w:author="admin" w:date="2016-05-25T15:21:00Z">
              <w:r>
                <w:rPr>
                  <w:lang w:val="en-GB"/>
                </w:rPr>
                <w:t xml:space="preserve">Example of </w:t>
              </w:r>
            </w:ins>
            <w:del w:id="55" w:author="admin" w:date="2016-05-25T15:21:00Z">
              <w:r w:rsidR="00554F70" w:rsidRPr="00883971" w:rsidDel="003F5B1A">
                <w:rPr>
                  <w:lang w:val="en-GB"/>
                </w:rPr>
                <w:delText xml:space="preserve">Identified </w:delText>
              </w:r>
            </w:del>
            <w:r w:rsidR="00554F70" w:rsidRPr="00883971">
              <w:rPr>
                <w:lang w:val="en-GB"/>
              </w:rPr>
              <w:t xml:space="preserve">Responsible </w:t>
            </w:r>
            <w:ins w:id="56" w:author="admin" w:date="2016-05-25T15:21:00Z">
              <w:r>
                <w:rPr>
                  <w:lang w:val="en-GB"/>
                </w:rPr>
                <w:t>Authorities</w:t>
              </w:r>
            </w:ins>
            <w:del w:id="57" w:author="admin" w:date="2016-05-25T15:21:00Z">
              <w:r w:rsidR="00554F70" w:rsidRPr="00883971" w:rsidDel="003F5B1A">
                <w:rPr>
                  <w:lang w:val="en-GB"/>
                </w:rPr>
                <w:delText>Service Provider</w:delText>
              </w:r>
            </w:del>
          </w:p>
        </w:tc>
      </w:tr>
      <w:tr w:rsidR="00554F70" w:rsidRPr="00883971" w14:paraId="2FB96E95" w14:textId="77777777" w:rsidTr="00554F70">
        <w:trPr>
          <w:jc w:val="center"/>
        </w:trPr>
        <w:tc>
          <w:tcPr>
            <w:tcW w:w="928" w:type="dxa"/>
            <w:tcMar>
              <w:top w:w="57" w:type="dxa"/>
              <w:left w:w="57" w:type="dxa"/>
              <w:bottom w:w="57" w:type="dxa"/>
              <w:right w:w="57" w:type="dxa"/>
            </w:tcMar>
            <w:vAlign w:val="center"/>
          </w:tcPr>
          <w:p w14:paraId="6CC9375B" w14:textId="77777777" w:rsidR="00554F70" w:rsidRPr="00883971" w:rsidRDefault="00554F70" w:rsidP="00554F70">
            <w:pPr>
              <w:pStyle w:val="Tabletext"/>
            </w:pPr>
            <w:r w:rsidRPr="00883971">
              <w:t>1</w:t>
            </w:r>
          </w:p>
        </w:tc>
        <w:tc>
          <w:tcPr>
            <w:tcW w:w="3722" w:type="dxa"/>
            <w:tcMar>
              <w:top w:w="57" w:type="dxa"/>
              <w:left w:w="57" w:type="dxa"/>
              <w:bottom w:w="57" w:type="dxa"/>
              <w:right w:w="57" w:type="dxa"/>
            </w:tcMar>
            <w:vAlign w:val="center"/>
          </w:tcPr>
          <w:p w14:paraId="7E5D9B69" w14:textId="77777777" w:rsidR="00554F70" w:rsidRPr="00883971" w:rsidRDefault="00554F70" w:rsidP="00554F70">
            <w:pPr>
              <w:pStyle w:val="Tabletext"/>
            </w:pPr>
            <w:r w:rsidRPr="00883971">
              <w:t>VTS Information Service (IS)</w:t>
            </w:r>
          </w:p>
        </w:tc>
        <w:tc>
          <w:tcPr>
            <w:tcW w:w="4763" w:type="dxa"/>
            <w:tcMar>
              <w:top w:w="57" w:type="dxa"/>
              <w:left w:w="57" w:type="dxa"/>
              <w:bottom w:w="57" w:type="dxa"/>
              <w:right w:w="57" w:type="dxa"/>
            </w:tcMar>
            <w:vAlign w:val="center"/>
          </w:tcPr>
          <w:p w14:paraId="68200700" w14:textId="2DC6E3B6" w:rsidR="00554F70" w:rsidRPr="00883971" w:rsidRDefault="003C1B9D" w:rsidP="00554F70">
            <w:pPr>
              <w:pStyle w:val="Tabletext"/>
            </w:pPr>
            <w:ins w:id="58" w:author="admin" w:date="2016-05-25T15:28:00Z">
              <w:r w:rsidRPr="00883971">
                <w:t>National Competent VTS Authority/Coastal or Port Authority</w:t>
              </w:r>
            </w:ins>
            <w:del w:id="59" w:author="admin" w:date="2016-05-25T15:28:00Z">
              <w:r w:rsidR="00554F70" w:rsidRPr="00883971" w:rsidDel="003C1B9D">
                <w:delText>VTS Authority</w:delText>
              </w:r>
            </w:del>
          </w:p>
        </w:tc>
      </w:tr>
      <w:tr w:rsidR="00554F70" w:rsidRPr="00883971" w14:paraId="3A526111" w14:textId="77777777" w:rsidTr="00554F70">
        <w:trPr>
          <w:jc w:val="center"/>
        </w:trPr>
        <w:tc>
          <w:tcPr>
            <w:tcW w:w="928" w:type="dxa"/>
            <w:tcMar>
              <w:top w:w="57" w:type="dxa"/>
              <w:left w:w="57" w:type="dxa"/>
              <w:bottom w:w="57" w:type="dxa"/>
              <w:right w:w="57" w:type="dxa"/>
            </w:tcMar>
            <w:vAlign w:val="center"/>
          </w:tcPr>
          <w:p w14:paraId="77D40CF6" w14:textId="77777777" w:rsidR="00554F70" w:rsidRPr="00883971" w:rsidRDefault="00554F70" w:rsidP="00554F70">
            <w:pPr>
              <w:pStyle w:val="Tabletext"/>
            </w:pPr>
            <w:r w:rsidRPr="00883971">
              <w:t>2</w:t>
            </w:r>
          </w:p>
        </w:tc>
        <w:tc>
          <w:tcPr>
            <w:tcW w:w="3722" w:type="dxa"/>
            <w:tcMar>
              <w:top w:w="57" w:type="dxa"/>
              <w:left w:w="57" w:type="dxa"/>
              <w:bottom w:w="57" w:type="dxa"/>
              <w:right w:w="57" w:type="dxa"/>
            </w:tcMar>
            <w:vAlign w:val="center"/>
          </w:tcPr>
          <w:p w14:paraId="1D023A79" w14:textId="77777777" w:rsidR="00554F70" w:rsidRPr="00883971" w:rsidRDefault="00554F70" w:rsidP="00554F70">
            <w:pPr>
              <w:pStyle w:val="Tabletext"/>
            </w:pPr>
            <w:r w:rsidRPr="00883971">
              <w:t>Navigational Assistance Service (NAS)</w:t>
            </w:r>
          </w:p>
        </w:tc>
        <w:tc>
          <w:tcPr>
            <w:tcW w:w="4763" w:type="dxa"/>
            <w:tcMar>
              <w:top w:w="57" w:type="dxa"/>
              <w:left w:w="57" w:type="dxa"/>
              <w:bottom w:w="57" w:type="dxa"/>
              <w:right w:w="57" w:type="dxa"/>
            </w:tcMar>
            <w:vAlign w:val="center"/>
          </w:tcPr>
          <w:p w14:paraId="7989E63B" w14:textId="7C3BD069" w:rsidR="00554F70" w:rsidRPr="00883971" w:rsidRDefault="00554F70" w:rsidP="00554F70">
            <w:pPr>
              <w:pStyle w:val="Tabletext"/>
            </w:pPr>
            <w:r w:rsidRPr="00883971">
              <w:t>National Competent VTS Authority/Coastal or Port Authority</w:t>
            </w:r>
          </w:p>
        </w:tc>
      </w:tr>
      <w:tr w:rsidR="00554F70" w:rsidRPr="00883971" w14:paraId="24A32CAC" w14:textId="77777777" w:rsidTr="00554F70">
        <w:trPr>
          <w:jc w:val="center"/>
        </w:trPr>
        <w:tc>
          <w:tcPr>
            <w:tcW w:w="928" w:type="dxa"/>
            <w:tcMar>
              <w:top w:w="57" w:type="dxa"/>
              <w:left w:w="57" w:type="dxa"/>
              <w:bottom w:w="57" w:type="dxa"/>
              <w:right w:w="57" w:type="dxa"/>
            </w:tcMar>
            <w:vAlign w:val="center"/>
          </w:tcPr>
          <w:p w14:paraId="056297EE" w14:textId="77777777" w:rsidR="00554F70" w:rsidRPr="00883971" w:rsidRDefault="00554F70" w:rsidP="00554F70">
            <w:pPr>
              <w:pStyle w:val="Tabletext"/>
            </w:pPr>
            <w:r w:rsidRPr="00883971">
              <w:t>3</w:t>
            </w:r>
          </w:p>
        </w:tc>
        <w:tc>
          <w:tcPr>
            <w:tcW w:w="3722" w:type="dxa"/>
            <w:tcMar>
              <w:top w:w="57" w:type="dxa"/>
              <w:left w:w="57" w:type="dxa"/>
              <w:bottom w:w="57" w:type="dxa"/>
              <w:right w:w="57" w:type="dxa"/>
            </w:tcMar>
            <w:vAlign w:val="center"/>
          </w:tcPr>
          <w:p w14:paraId="326B3544" w14:textId="77777777" w:rsidR="00554F70" w:rsidRPr="00883971" w:rsidRDefault="00554F70" w:rsidP="00554F70">
            <w:pPr>
              <w:pStyle w:val="Tabletext"/>
            </w:pPr>
            <w:r w:rsidRPr="00883971">
              <w:t>Traffic Organisation Service (TOS)</w:t>
            </w:r>
          </w:p>
        </w:tc>
        <w:tc>
          <w:tcPr>
            <w:tcW w:w="4763" w:type="dxa"/>
            <w:tcMar>
              <w:top w:w="57" w:type="dxa"/>
              <w:left w:w="57" w:type="dxa"/>
              <w:bottom w:w="57" w:type="dxa"/>
              <w:right w:w="57" w:type="dxa"/>
            </w:tcMar>
            <w:vAlign w:val="center"/>
          </w:tcPr>
          <w:p w14:paraId="55E74732" w14:textId="36DFCC81" w:rsidR="003C1B9D" w:rsidRPr="00883971" w:rsidRDefault="00554F70" w:rsidP="003C1B9D">
            <w:pPr>
              <w:pStyle w:val="Tabletext"/>
            </w:pPr>
            <w:r w:rsidRPr="00883971">
              <w:t>National Competent VTS Authority/Coastal or Port authority</w:t>
            </w:r>
          </w:p>
        </w:tc>
      </w:tr>
      <w:tr w:rsidR="00554F70" w:rsidRPr="00883971" w14:paraId="7C45D01C" w14:textId="77777777" w:rsidTr="00554F70">
        <w:trPr>
          <w:jc w:val="center"/>
        </w:trPr>
        <w:tc>
          <w:tcPr>
            <w:tcW w:w="928" w:type="dxa"/>
            <w:tcMar>
              <w:top w:w="57" w:type="dxa"/>
              <w:left w:w="57" w:type="dxa"/>
              <w:bottom w:w="57" w:type="dxa"/>
              <w:right w:w="57" w:type="dxa"/>
            </w:tcMar>
            <w:vAlign w:val="center"/>
          </w:tcPr>
          <w:p w14:paraId="22F57E5B" w14:textId="77777777" w:rsidR="00554F70" w:rsidRPr="00883971" w:rsidRDefault="00554F70" w:rsidP="00554F70">
            <w:pPr>
              <w:pStyle w:val="Tabletext"/>
            </w:pPr>
            <w:r w:rsidRPr="00883971">
              <w:t>4</w:t>
            </w:r>
          </w:p>
        </w:tc>
        <w:tc>
          <w:tcPr>
            <w:tcW w:w="3722" w:type="dxa"/>
            <w:tcMar>
              <w:top w:w="57" w:type="dxa"/>
              <w:left w:w="57" w:type="dxa"/>
              <w:bottom w:w="57" w:type="dxa"/>
              <w:right w:w="57" w:type="dxa"/>
            </w:tcMar>
            <w:vAlign w:val="center"/>
          </w:tcPr>
          <w:p w14:paraId="3EFD218E" w14:textId="77777777" w:rsidR="00554F70" w:rsidRPr="00883971" w:rsidRDefault="00554F70" w:rsidP="00554F70">
            <w:pPr>
              <w:pStyle w:val="Tabletext"/>
            </w:pPr>
            <w:r w:rsidRPr="00883971">
              <w:t>Local port Service (LPS)</w:t>
            </w:r>
          </w:p>
        </w:tc>
        <w:tc>
          <w:tcPr>
            <w:tcW w:w="4763" w:type="dxa"/>
            <w:tcMar>
              <w:top w:w="57" w:type="dxa"/>
              <w:left w:w="57" w:type="dxa"/>
              <w:bottom w:w="57" w:type="dxa"/>
              <w:right w:w="57" w:type="dxa"/>
            </w:tcMar>
            <w:vAlign w:val="center"/>
          </w:tcPr>
          <w:p w14:paraId="0FFD1CC8" w14:textId="3BB320A9" w:rsidR="00554F70" w:rsidRPr="00883971" w:rsidRDefault="00554F70" w:rsidP="00554F70">
            <w:pPr>
              <w:pStyle w:val="Tabletext"/>
            </w:pPr>
            <w:r w:rsidRPr="00883971">
              <w:t xml:space="preserve">Local Port/Harbour </w:t>
            </w:r>
            <w:ins w:id="60" w:author="admin" w:date="2016-05-25T15:28:00Z">
              <w:r w:rsidR="003C1B9D">
                <w:t>Authority</w:t>
              </w:r>
            </w:ins>
            <w:del w:id="61" w:author="admin" w:date="2016-05-25T15:28:00Z">
              <w:r w:rsidRPr="00883971" w:rsidDel="003C1B9D">
                <w:delText>operator</w:delText>
              </w:r>
            </w:del>
          </w:p>
        </w:tc>
      </w:tr>
      <w:tr w:rsidR="00554F70" w:rsidRPr="00883971" w14:paraId="1D9BD5DE" w14:textId="77777777" w:rsidTr="00554F70">
        <w:trPr>
          <w:jc w:val="center"/>
        </w:trPr>
        <w:tc>
          <w:tcPr>
            <w:tcW w:w="928" w:type="dxa"/>
            <w:tcMar>
              <w:top w:w="57" w:type="dxa"/>
              <w:left w:w="57" w:type="dxa"/>
              <w:bottom w:w="57" w:type="dxa"/>
              <w:right w:w="57" w:type="dxa"/>
            </w:tcMar>
            <w:vAlign w:val="center"/>
          </w:tcPr>
          <w:p w14:paraId="1D4DCFDD" w14:textId="77777777" w:rsidR="00554F70" w:rsidRPr="00883971" w:rsidRDefault="00554F70" w:rsidP="00554F70">
            <w:pPr>
              <w:pStyle w:val="Tabletext"/>
            </w:pPr>
            <w:r w:rsidRPr="00883971">
              <w:t>5</w:t>
            </w:r>
          </w:p>
        </w:tc>
        <w:tc>
          <w:tcPr>
            <w:tcW w:w="3722" w:type="dxa"/>
            <w:tcMar>
              <w:top w:w="57" w:type="dxa"/>
              <w:left w:w="57" w:type="dxa"/>
              <w:bottom w:w="57" w:type="dxa"/>
              <w:right w:w="57" w:type="dxa"/>
            </w:tcMar>
            <w:vAlign w:val="center"/>
          </w:tcPr>
          <w:p w14:paraId="4D2C1758" w14:textId="25F4F5C3" w:rsidR="00554F70" w:rsidRPr="00883971" w:rsidRDefault="00554F70" w:rsidP="00E876CD">
            <w:pPr>
              <w:pStyle w:val="Tabletext"/>
            </w:pPr>
            <w:r w:rsidRPr="00883971">
              <w:t xml:space="preserve">Maritime Safety Information </w:t>
            </w:r>
            <w:del w:id="62" w:author="admin" w:date="2016-05-25T15:05:00Z">
              <w:r w:rsidRPr="00883971" w:rsidDel="00E876CD">
                <w:delText>Service</w:delText>
              </w:r>
            </w:del>
            <w:r w:rsidRPr="00883971">
              <w:t xml:space="preserve"> (MSI</w:t>
            </w:r>
            <w:del w:id="63" w:author="admin" w:date="2016-05-25T15:05:00Z">
              <w:r w:rsidR="00D40810" w:rsidRPr="00883971" w:rsidDel="00E876CD">
                <w:delText>S</w:delText>
              </w:r>
            </w:del>
            <w:r w:rsidR="00D40810" w:rsidRPr="00883971">
              <w:t>)</w:t>
            </w:r>
            <w:ins w:id="64" w:author="admin" w:date="2016-05-25T15:05:00Z">
              <w:r w:rsidR="00E876CD">
                <w:t xml:space="preserve"> </w:t>
              </w:r>
              <w:r w:rsidR="00E876CD" w:rsidRPr="00883971">
                <w:t>Service</w:t>
              </w:r>
            </w:ins>
          </w:p>
        </w:tc>
        <w:tc>
          <w:tcPr>
            <w:tcW w:w="4763" w:type="dxa"/>
            <w:tcMar>
              <w:top w:w="57" w:type="dxa"/>
              <w:left w:w="57" w:type="dxa"/>
              <w:bottom w:w="57" w:type="dxa"/>
              <w:right w:w="57" w:type="dxa"/>
            </w:tcMar>
            <w:vAlign w:val="center"/>
          </w:tcPr>
          <w:p w14:paraId="2F885E71" w14:textId="6A55AC7A" w:rsidR="00554F70" w:rsidRPr="00883971" w:rsidRDefault="00554F70" w:rsidP="00554F70">
            <w:pPr>
              <w:pStyle w:val="Tabletext"/>
            </w:pPr>
            <w:r w:rsidRPr="00883971">
              <w:t>National Competent Authority</w:t>
            </w:r>
            <w:ins w:id="65" w:author="Administrator" w:date="2017-03-14T14:34:00Z">
              <w:r w:rsidR="00AF52E5">
                <w:t xml:space="preserve"> </w:t>
              </w:r>
            </w:ins>
          </w:p>
        </w:tc>
      </w:tr>
      <w:tr w:rsidR="00554F70" w:rsidRPr="00883971" w14:paraId="1269F578" w14:textId="77777777" w:rsidTr="00554F70">
        <w:trPr>
          <w:jc w:val="center"/>
        </w:trPr>
        <w:tc>
          <w:tcPr>
            <w:tcW w:w="928" w:type="dxa"/>
            <w:tcMar>
              <w:top w:w="57" w:type="dxa"/>
              <w:left w:w="57" w:type="dxa"/>
              <w:bottom w:w="57" w:type="dxa"/>
              <w:right w:w="57" w:type="dxa"/>
            </w:tcMar>
            <w:vAlign w:val="center"/>
          </w:tcPr>
          <w:p w14:paraId="7E685DB1" w14:textId="77777777" w:rsidR="00554F70" w:rsidRPr="00883971" w:rsidRDefault="00554F70" w:rsidP="00554F70">
            <w:pPr>
              <w:pStyle w:val="Tabletext"/>
            </w:pPr>
            <w:r w:rsidRPr="00883971">
              <w:t>6</w:t>
            </w:r>
          </w:p>
        </w:tc>
        <w:tc>
          <w:tcPr>
            <w:tcW w:w="3722" w:type="dxa"/>
            <w:tcMar>
              <w:top w:w="57" w:type="dxa"/>
              <w:left w:w="57" w:type="dxa"/>
              <w:bottom w:w="57" w:type="dxa"/>
              <w:right w:w="57" w:type="dxa"/>
            </w:tcMar>
            <w:vAlign w:val="center"/>
          </w:tcPr>
          <w:p w14:paraId="04DF4A69" w14:textId="77777777" w:rsidR="00554F70" w:rsidRPr="00883971" w:rsidRDefault="00554F70" w:rsidP="00554F70">
            <w:pPr>
              <w:pStyle w:val="Tabletext"/>
            </w:pPr>
            <w:r w:rsidRPr="00883971">
              <w:t>Pilotage service</w:t>
            </w:r>
          </w:p>
        </w:tc>
        <w:tc>
          <w:tcPr>
            <w:tcW w:w="4763" w:type="dxa"/>
            <w:tcMar>
              <w:top w:w="57" w:type="dxa"/>
              <w:left w:w="57" w:type="dxa"/>
              <w:bottom w:w="57" w:type="dxa"/>
              <w:right w:w="57" w:type="dxa"/>
            </w:tcMar>
            <w:vAlign w:val="center"/>
          </w:tcPr>
          <w:p w14:paraId="05366268" w14:textId="6A4394FA" w:rsidR="00554F70" w:rsidRPr="00883971" w:rsidRDefault="00554F70" w:rsidP="00554F70">
            <w:pPr>
              <w:pStyle w:val="Tabletext"/>
            </w:pPr>
            <w:r w:rsidRPr="00883971">
              <w:t>Pilot</w:t>
            </w:r>
            <w:ins w:id="66" w:author="admin" w:date="2016-05-25T15:09:00Z">
              <w:r w:rsidR="00E876CD">
                <w:t>age</w:t>
              </w:r>
            </w:ins>
            <w:r w:rsidRPr="00883971">
              <w:t xml:space="preserve"> Authority/Pilot Organization</w:t>
            </w:r>
          </w:p>
        </w:tc>
      </w:tr>
      <w:tr w:rsidR="00554F70" w:rsidRPr="00883971" w14:paraId="4722D452" w14:textId="77777777" w:rsidTr="00554F70">
        <w:trPr>
          <w:jc w:val="center"/>
        </w:trPr>
        <w:tc>
          <w:tcPr>
            <w:tcW w:w="928" w:type="dxa"/>
            <w:tcMar>
              <w:top w:w="57" w:type="dxa"/>
              <w:left w:w="57" w:type="dxa"/>
              <w:bottom w:w="57" w:type="dxa"/>
              <w:right w:w="57" w:type="dxa"/>
            </w:tcMar>
            <w:vAlign w:val="center"/>
          </w:tcPr>
          <w:p w14:paraId="05FAAD3A" w14:textId="77777777" w:rsidR="00554F70" w:rsidRPr="00883971" w:rsidRDefault="00554F70" w:rsidP="00554F70">
            <w:pPr>
              <w:pStyle w:val="Tabletext"/>
            </w:pPr>
            <w:r w:rsidRPr="00883971">
              <w:t>7</w:t>
            </w:r>
          </w:p>
        </w:tc>
        <w:tc>
          <w:tcPr>
            <w:tcW w:w="3722" w:type="dxa"/>
            <w:tcMar>
              <w:top w:w="57" w:type="dxa"/>
              <w:left w:w="57" w:type="dxa"/>
              <w:bottom w:w="57" w:type="dxa"/>
              <w:right w:w="57" w:type="dxa"/>
            </w:tcMar>
            <w:vAlign w:val="center"/>
          </w:tcPr>
          <w:p w14:paraId="7CD4391F" w14:textId="644EF6D8" w:rsidR="00554F70" w:rsidRPr="00883971" w:rsidRDefault="00554F70" w:rsidP="00554F70">
            <w:pPr>
              <w:pStyle w:val="Tabletext"/>
            </w:pPr>
            <w:r w:rsidRPr="00883971">
              <w:t>Tug Service</w:t>
            </w:r>
            <w:ins w:id="67" w:author="Administrator" w:date="2016-09-21T14:12:00Z">
              <w:r w:rsidR="000C5786">
                <w:t xml:space="preserve"> </w:t>
              </w:r>
            </w:ins>
          </w:p>
        </w:tc>
        <w:tc>
          <w:tcPr>
            <w:tcW w:w="4763" w:type="dxa"/>
            <w:tcMar>
              <w:top w:w="57" w:type="dxa"/>
              <w:left w:w="57" w:type="dxa"/>
              <w:bottom w:w="57" w:type="dxa"/>
              <w:right w:w="57" w:type="dxa"/>
            </w:tcMar>
            <w:vAlign w:val="center"/>
          </w:tcPr>
          <w:p w14:paraId="74A05D29" w14:textId="66B9A467" w:rsidR="00554F70" w:rsidRPr="00883971" w:rsidRDefault="003C1B9D" w:rsidP="00554F70">
            <w:pPr>
              <w:pStyle w:val="Tabletext"/>
            </w:pPr>
            <w:ins w:id="68" w:author="admin" w:date="2016-05-25T15:29:00Z">
              <w:r w:rsidRPr="00883971">
                <w:t>National Competent Authority</w:t>
              </w:r>
            </w:ins>
            <w:del w:id="69" w:author="admin" w:date="2016-05-25T15:29:00Z">
              <w:r w:rsidR="00554F70" w:rsidRPr="00883971" w:rsidDel="003C1B9D">
                <w:delText xml:space="preserve">Tug </w:delText>
              </w:r>
            </w:del>
            <w:del w:id="70" w:author="admin" w:date="2016-05-25T15:09:00Z">
              <w:r w:rsidR="00554F70" w:rsidRPr="00883971" w:rsidDel="00E876CD">
                <w:delText>Authority</w:delText>
              </w:r>
            </w:del>
            <w:ins w:id="71" w:author="admin" w:date="2016-05-25T15:30:00Z">
              <w:r>
                <w:t xml:space="preserve">; </w:t>
              </w:r>
            </w:ins>
            <w:del w:id="72" w:author="admin" w:date="2016-05-25T15:29:00Z">
              <w:r w:rsidR="00554F70" w:rsidRPr="00883971" w:rsidDel="003C1B9D">
                <w:delText xml:space="preserve"> </w:delText>
              </w:r>
            </w:del>
            <w:ins w:id="73" w:author="admin" w:date="2016-05-25T15:30:00Z">
              <w:r>
                <w:t>Local Port/Harbour Authority</w:t>
              </w:r>
            </w:ins>
          </w:p>
        </w:tc>
      </w:tr>
      <w:tr w:rsidR="00554F70" w:rsidRPr="00883971" w14:paraId="4AC48DA6" w14:textId="77777777" w:rsidTr="00554F70">
        <w:trPr>
          <w:jc w:val="center"/>
        </w:trPr>
        <w:tc>
          <w:tcPr>
            <w:tcW w:w="928" w:type="dxa"/>
            <w:tcMar>
              <w:top w:w="57" w:type="dxa"/>
              <w:left w:w="57" w:type="dxa"/>
              <w:bottom w:w="57" w:type="dxa"/>
              <w:right w:w="57" w:type="dxa"/>
            </w:tcMar>
            <w:vAlign w:val="center"/>
          </w:tcPr>
          <w:p w14:paraId="1E383352" w14:textId="77777777" w:rsidR="00554F70" w:rsidRPr="00883971" w:rsidRDefault="00554F70" w:rsidP="00554F70">
            <w:pPr>
              <w:pStyle w:val="Tabletext"/>
            </w:pPr>
            <w:r w:rsidRPr="00883971">
              <w:t>8</w:t>
            </w:r>
          </w:p>
        </w:tc>
        <w:tc>
          <w:tcPr>
            <w:tcW w:w="3722" w:type="dxa"/>
            <w:tcMar>
              <w:top w:w="57" w:type="dxa"/>
              <w:left w:w="57" w:type="dxa"/>
              <w:bottom w:w="57" w:type="dxa"/>
              <w:right w:w="57" w:type="dxa"/>
            </w:tcMar>
            <w:vAlign w:val="center"/>
          </w:tcPr>
          <w:p w14:paraId="6D1588FC" w14:textId="77777777" w:rsidR="00554F70" w:rsidRPr="00883971" w:rsidRDefault="00554F70" w:rsidP="00554F70">
            <w:pPr>
              <w:pStyle w:val="Tabletext"/>
            </w:pPr>
            <w:r w:rsidRPr="00883971">
              <w:t>Vessel Shore Reporting</w:t>
            </w:r>
          </w:p>
        </w:tc>
        <w:tc>
          <w:tcPr>
            <w:tcW w:w="4763" w:type="dxa"/>
            <w:tcMar>
              <w:top w:w="57" w:type="dxa"/>
              <w:left w:w="57" w:type="dxa"/>
              <w:bottom w:w="57" w:type="dxa"/>
              <w:right w:w="57" w:type="dxa"/>
            </w:tcMar>
            <w:vAlign w:val="center"/>
          </w:tcPr>
          <w:p w14:paraId="046FA975" w14:textId="3C3D0055" w:rsidR="00554F70" w:rsidRPr="00883971" w:rsidRDefault="00554F70" w:rsidP="003F5B1A">
            <w:pPr>
              <w:pStyle w:val="Tabletext"/>
            </w:pPr>
            <w:r w:rsidRPr="00883971">
              <w:t>National Competent Authority</w:t>
            </w:r>
            <w:ins w:id="74" w:author="admin" w:date="2016-05-25T15:16:00Z">
              <w:r w:rsidR="003F5B1A">
                <w:t xml:space="preserve"> and appointed service providers</w:t>
              </w:r>
            </w:ins>
            <w:del w:id="75" w:author="admin" w:date="2016-05-25T15:16:00Z">
              <w:r w:rsidRPr="00883971" w:rsidDel="003F5B1A">
                <w:delText>/Shipowner/ Operator/Master/Agent</w:delText>
              </w:r>
            </w:del>
          </w:p>
        </w:tc>
      </w:tr>
      <w:tr w:rsidR="00554F70" w:rsidRPr="00883971" w14:paraId="3E6A8B49" w14:textId="77777777" w:rsidTr="00554F70">
        <w:trPr>
          <w:jc w:val="center"/>
        </w:trPr>
        <w:tc>
          <w:tcPr>
            <w:tcW w:w="928" w:type="dxa"/>
            <w:tcMar>
              <w:top w:w="57" w:type="dxa"/>
              <w:left w:w="57" w:type="dxa"/>
              <w:bottom w:w="57" w:type="dxa"/>
              <w:right w:w="57" w:type="dxa"/>
            </w:tcMar>
            <w:vAlign w:val="center"/>
          </w:tcPr>
          <w:p w14:paraId="717AF038" w14:textId="77777777" w:rsidR="00554F70" w:rsidRPr="00883971" w:rsidRDefault="00554F70" w:rsidP="00554F70">
            <w:pPr>
              <w:pStyle w:val="Tabletext"/>
            </w:pPr>
            <w:r w:rsidRPr="00883971">
              <w:t>9</w:t>
            </w:r>
          </w:p>
        </w:tc>
        <w:tc>
          <w:tcPr>
            <w:tcW w:w="3722" w:type="dxa"/>
            <w:tcMar>
              <w:top w:w="57" w:type="dxa"/>
              <w:left w:w="57" w:type="dxa"/>
              <w:bottom w:w="57" w:type="dxa"/>
              <w:right w:w="57" w:type="dxa"/>
            </w:tcMar>
            <w:vAlign w:val="center"/>
          </w:tcPr>
          <w:p w14:paraId="145E8929" w14:textId="77777777" w:rsidR="00554F70" w:rsidRPr="00883971" w:rsidRDefault="00554F70" w:rsidP="00554F70">
            <w:pPr>
              <w:pStyle w:val="Tabletext"/>
            </w:pPr>
            <w:proofErr w:type="spellStart"/>
            <w:r w:rsidRPr="00883971">
              <w:t>Telemedical</w:t>
            </w:r>
            <w:proofErr w:type="spellEnd"/>
            <w:r w:rsidRPr="00883971">
              <w:t xml:space="preserve"> Assistance Service (TMAS)</w:t>
            </w:r>
          </w:p>
        </w:tc>
        <w:tc>
          <w:tcPr>
            <w:tcW w:w="4763" w:type="dxa"/>
            <w:tcMar>
              <w:top w:w="57" w:type="dxa"/>
              <w:left w:w="57" w:type="dxa"/>
              <w:bottom w:w="57" w:type="dxa"/>
              <w:right w:w="57" w:type="dxa"/>
            </w:tcMar>
            <w:vAlign w:val="center"/>
          </w:tcPr>
          <w:p w14:paraId="09C0A444" w14:textId="77777777" w:rsidR="00554F70" w:rsidRPr="00883971" w:rsidRDefault="00554F70" w:rsidP="00554F70">
            <w:pPr>
              <w:pStyle w:val="Tabletext"/>
            </w:pPr>
            <w:r w:rsidRPr="00883971">
              <w:t>National health organization / dedicated health organization</w:t>
            </w:r>
          </w:p>
        </w:tc>
      </w:tr>
      <w:tr w:rsidR="00554F70" w:rsidRPr="00883971" w14:paraId="72917558" w14:textId="77777777" w:rsidTr="00554F70">
        <w:trPr>
          <w:jc w:val="center"/>
        </w:trPr>
        <w:tc>
          <w:tcPr>
            <w:tcW w:w="928" w:type="dxa"/>
            <w:tcMar>
              <w:top w:w="57" w:type="dxa"/>
              <w:left w:w="57" w:type="dxa"/>
              <w:bottom w:w="57" w:type="dxa"/>
              <w:right w:w="57" w:type="dxa"/>
            </w:tcMar>
            <w:vAlign w:val="center"/>
          </w:tcPr>
          <w:p w14:paraId="186E4D68" w14:textId="77777777" w:rsidR="00554F70" w:rsidRPr="00883971" w:rsidRDefault="00554F70" w:rsidP="00554F70">
            <w:pPr>
              <w:pStyle w:val="Tabletext"/>
            </w:pPr>
            <w:r w:rsidRPr="00883971">
              <w:t>10</w:t>
            </w:r>
          </w:p>
        </w:tc>
        <w:tc>
          <w:tcPr>
            <w:tcW w:w="3722" w:type="dxa"/>
            <w:tcMar>
              <w:top w:w="57" w:type="dxa"/>
              <w:left w:w="57" w:type="dxa"/>
              <w:bottom w:w="57" w:type="dxa"/>
              <w:right w:w="57" w:type="dxa"/>
            </w:tcMar>
            <w:vAlign w:val="center"/>
          </w:tcPr>
          <w:p w14:paraId="5A9C591C" w14:textId="77777777" w:rsidR="00554F70" w:rsidRPr="00883971" w:rsidRDefault="00554F70" w:rsidP="00554F70">
            <w:pPr>
              <w:pStyle w:val="Tabletext"/>
            </w:pPr>
            <w:r w:rsidRPr="00883971">
              <w:t>Maritime Assistance Service (MAS)</w:t>
            </w:r>
          </w:p>
        </w:tc>
        <w:tc>
          <w:tcPr>
            <w:tcW w:w="4763" w:type="dxa"/>
            <w:tcMar>
              <w:top w:w="57" w:type="dxa"/>
              <w:left w:w="57" w:type="dxa"/>
              <w:bottom w:w="57" w:type="dxa"/>
              <w:right w:w="57" w:type="dxa"/>
            </w:tcMar>
            <w:vAlign w:val="center"/>
          </w:tcPr>
          <w:p w14:paraId="3B136834" w14:textId="77777777" w:rsidR="00554F70" w:rsidRPr="00883971" w:rsidRDefault="00554F70" w:rsidP="00554F70">
            <w:pPr>
              <w:pStyle w:val="Tabletext"/>
            </w:pPr>
            <w:r w:rsidRPr="00883971">
              <w:t>Coastal/Port Authority / Organization</w:t>
            </w:r>
          </w:p>
        </w:tc>
      </w:tr>
      <w:tr w:rsidR="00554F70" w:rsidRPr="00883971" w14:paraId="113479B2" w14:textId="77777777" w:rsidTr="00554F70">
        <w:trPr>
          <w:jc w:val="center"/>
        </w:trPr>
        <w:tc>
          <w:tcPr>
            <w:tcW w:w="928" w:type="dxa"/>
            <w:tcMar>
              <w:top w:w="57" w:type="dxa"/>
              <w:left w:w="57" w:type="dxa"/>
              <w:bottom w:w="57" w:type="dxa"/>
              <w:right w:w="57" w:type="dxa"/>
            </w:tcMar>
            <w:vAlign w:val="center"/>
          </w:tcPr>
          <w:p w14:paraId="514FA4BB" w14:textId="77777777" w:rsidR="00554F70" w:rsidRPr="00883971" w:rsidRDefault="00554F70" w:rsidP="00554F70">
            <w:pPr>
              <w:pStyle w:val="Tabletext"/>
            </w:pPr>
            <w:r w:rsidRPr="00883971">
              <w:t>11</w:t>
            </w:r>
          </w:p>
        </w:tc>
        <w:tc>
          <w:tcPr>
            <w:tcW w:w="3722" w:type="dxa"/>
            <w:tcMar>
              <w:top w:w="57" w:type="dxa"/>
              <w:left w:w="57" w:type="dxa"/>
              <w:bottom w:w="57" w:type="dxa"/>
              <w:right w:w="57" w:type="dxa"/>
            </w:tcMar>
            <w:vAlign w:val="center"/>
          </w:tcPr>
          <w:p w14:paraId="776F8C32" w14:textId="77777777" w:rsidR="00554F70" w:rsidRPr="00883971" w:rsidRDefault="00554F70" w:rsidP="00554F70">
            <w:pPr>
              <w:pStyle w:val="Tabletext"/>
            </w:pPr>
            <w:r w:rsidRPr="00883971">
              <w:t>Nautical Chart Service</w:t>
            </w:r>
          </w:p>
        </w:tc>
        <w:tc>
          <w:tcPr>
            <w:tcW w:w="4763" w:type="dxa"/>
            <w:tcMar>
              <w:top w:w="57" w:type="dxa"/>
              <w:left w:w="57" w:type="dxa"/>
              <w:bottom w:w="57" w:type="dxa"/>
              <w:right w:w="57" w:type="dxa"/>
            </w:tcMar>
            <w:vAlign w:val="center"/>
          </w:tcPr>
          <w:p w14:paraId="0D625A72" w14:textId="77777777" w:rsidR="00554F70" w:rsidRPr="00883971" w:rsidRDefault="00554F70" w:rsidP="00554F70">
            <w:pPr>
              <w:pStyle w:val="Tabletext"/>
            </w:pPr>
            <w:r w:rsidRPr="00883971">
              <w:t>National Hydrographic Authority / Organization</w:t>
            </w:r>
          </w:p>
        </w:tc>
      </w:tr>
      <w:tr w:rsidR="00554F70" w:rsidRPr="00883971" w14:paraId="0E10E8F0" w14:textId="77777777" w:rsidTr="00554F70">
        <w:trPr>
          <w:jc w:val="center"/>
        </w:trPr>
        <w:tc>
          <w:tcPr>
            <w:tcW w:w="928" w:type="dxa"/>
            <w:tcMar>
              <w:top w:w="57" w:type="dxa"/>
              <w:left w:w="57" w:type="dxa"/>
              <w:bottom w:w="57" w:type="dxa"/>
              <w:right w:w="57" w:type="dxa"/>
            </w:tcMar>
            <w:vAlign w:val="center"/>
          </w:tcPr>
          <w:p w14:paraId="252D5092" w14:textId="77777777" w:rsidR="00554F70" w:rsidRPr="00883971" w:rsidRDefault="00554F70" w:rsidP="00554F70">
            <w:pPr>
              <w:pStyle w:val="Tabletext"/>
            </w:pPr>
            <w:r w:rsidRPr="00883971">
              <w:t>12</w:t>
            </w:r>
          </w:p>
        </w:tc>
        <w:tc>
          <w:tcPr>
            <w:tcW w:w="3722" w:type="dxa"/>
            <w:tcMar>
              <w:top w:w="57" w:type="dxa"/>
              <w:left w:w="57" w:type="dxa"/>
              <w:bottom w:w="57" w:type="dxa"/>
              <w:right w:w="57" w:type="dxa"/>
            </w:tcMar>
            <w:vAlign w:val="center"/>
          </w:tcPr>
          <w:p w14:paraId="5678BFA3" w14:textId="77777777" w:rsidR="00554F70" w:rsidRPr="00883971" w:rsidRDefault="00554F70" w:rsidP="00554F70">
            <w:pPr>
              <w:pStyle w:val="Tabletext"/>
            </w:pPr>
            <w:r w:rsidRPr="00883971">
              <w:t>Nautical Publications service</w:t>
            </w:r>
          </w:p>
        </w:tc>
        <w:tc>
          <w:tcPr>
            <w:tcW w:w="4763" w:type="dxa"/>
            <w:tcMar>
              <w:top w:w="57" w:type="dxa"/>
              <w:left w:w="57" w:type="dxa"/>
              <w:bottom w:w="57" w:type="dxa"/>
              <w:right w:w="57" w:type="dxa"/>
            </w:tcMar>
            <w:vAlign w:val="center"/>
          </w:tcPr>
          <w:p w14:paraId="715CBECE" w14:textId="77777777" w:rsidR="00554F70" w:rsidRPr="00883971" w:rsidRDefault="00554F70" w:rsidP="00554F70">
            <w:pPr>
              <w:pStyle w:val="Tabletext"/>
            </w:pPr>
            <w:r w:rsidRPr="00883971">
              <w:t>National Hydrographic Authority / Organization</w:t>
            </w:r>
          </w:p>
        </w:tc>
      </w:tr>
      <w:tr w:rsidR="00554F70" w:rsidRPr="00883971" w14:paraId="5A7E6140" w14:textId="77777777" w:rsidTr="00554F70">
        <w:trPr>
          <w:jc w:val="center"/>
        </w:trPr>
        <w:tc>
          <w:tcPr>
            <w:tcW w:w="928" w:type="dxa"/>
            <w:tcMar>
              <w:top w:w="57" w:type="dxa"/>
              <w:left w:w="57" w:type="dxa"/>
              <w:bottom w:w="57" w:type="dxa"/>
              <w:right w:w="57" w:type="dxa"/>
            </w:tcMar>
            <w:vAlign w:val="center"/>
          </w:tcPr>
          <w:p w14:paraId="39C4FBA8" w14:textId="77777777" w:rsidR="00554F70" w:rsidRPr="00883971" w:rsidRDefault="00554F70" w:rsidP="00554F70">
            <w:pPr>
              <w:pStyle w:val="Tabletext"/>
            </w:pPr>
            <w:r w:rsidRPr="00883971">
              <w:t>13</w:t>
            </w:r>
          </w:p>
        </w:tc>
        <w:tc>
          <w:tcPr>
            <w:tcW w:w="3722" w:type="dxa"/>
            <w:tcMar>
              <w:top w:w="57" w:type="dxa"/>
              <w:left w:w="57" w:type="dxa"/>
              <w:bottom w:w="57" w:type="dxa"/>
              <w:right w:w="57" w:type="dxa"/>
            </w:tcMar>
            <w:vAlign w:val="center"/>
          </w:tcPr>
          <w:p w14:paraId="54F725E9" w14:textId="77777777" w:rsidR="00554F70" w:rsidRPr="00883971" w:rsidRDefault="00554F70" w:rsidP="00554F70">
            <w:pPr>
              <w:pStyle w:val="Tabletext"/>
            </w:pPr>
            <w:r w:rsidRPr="00883971">
              <w:t>Ice navigation Service</w:t>
            </w:r>
          </w:p>
        </w:tc>
        <w:tc>
          <w:tcPr>
            <w:tcW w:w="4763" w:type="dxa"/>
            <w:tcMar>
              <w:top w:w="57" w:type="dxa"/>
              <w:left w:w="57" w:type="dxa"/>
              <w:bottom w:w="57" w:type="dxa"/>
              <w:right w:w="57" w:type="dxa"/>
            </w:tcMar>
            <w:vAlign w:val="center"/>
          </w:tcPr>
          <w:p w14:paraId="2876393B" w14:textId="77777777" w:rsidR="00554F70" w:rsidRPr="00883971" w:rsidRDefault="00554F70" w:rsidP="00554F70">
            <w:pPr>
              <w:pStyle w:val="Tabletext"/>
            </w:pPr>
            <w:r w:rsidRPr="00883971">
              <w:t>National Competent Authority Organization</w:t>
            </w:r>
          </w:p>
        </w:tc>
      </w:tr>
      <w:tr w:rsidR="00554F70" w:rsidRPr="00883971" w14:paraId="1C539A20" w14:textId="77777777" w:rsidTr="00554F70">
        <w:trPr>
          <w:jc w:val="center"/>
        </w:trPr>
        <w:tc>
          <w:tcPr>
            <w:tcW w:w="928" w:type="dxa"/>
            <w:tcMar>
              <w:top w:w="57" w:type="dxa"/>
              <w:left w:w="57" w:type="dxa"/>
              <w:bottom w:w="57" w:type="dxa"/>
              <w:right w:w="57" w:type="dxa"/>
            </w:tcMar>
            <w:vAlign w:val="center"/>
          </w:tcPr>
          <w:p w14:paraId="3D65C5C4" w14:textId="77777777" w:rsidR="00554F70" w:rsidRPr="00883971" w:rsidRDefault="00554F70" w:rsidP="00554F70">
            <w:pPr>
              <w:pStyle w:val="Tabletext"/>
            </w:pPr>
            <w:r w:rsidRPr="00883971">
              <w:t>14</w:t>
            </w:r>
          </w:p>
        </w:tc>
        <w:tc>
          <w:tcPr>
            <w:tcW w:w="3722" w:type="dxa"/>
            <w:tcMar>
              <w:top w:w="57" w:type="dxa"/>
              <w:left w:w="57" w:type="dxa"/>
              <w:bottom w:w="57" w:type="dxa"/>
              <w:right w:w="57" w:type="dxa"/>
            </w:tcMar>
            <w:vAlign w:val="center"/>
          </w:tcPr>
          <w:p w14:paraId="0460D12A" w14:textId="77777777" w:rsidR="00554F70" w:rsidRPr="00883971" w:rsidRDefault="00554F70" w:rsidP="00554F70">
            <w:pPr>
              <w:pStyle w:val="Tabletext"/>
            </w:pPr>
            <w:r w:rsidRPr="00883971">
              <w:t>Meteorological information service</w:t>
            </w:r>
          </w:p>
        </w:tc>
        <w:tc>
          <w:tcPr>
            <w:tcW w:w="4763" w:type="dxa"/>
            <w:tcMar>
              <w:top w:w="57" w:type="dxa"/>
              <w:left w:w="57" w:type="dxa"/>
              <w:bottom w:w="57" w:type="dxa"/>
              <w:right w:w="57" w:type="dxa"/>
            </w:tcMar>
            <w:vAlign w:val="center"/>
          </w:tcPr>
          <w:p w14:paraId="1144ED63" w14:textId="77777777" w:rsidR="00554F70" w:rsidRPr="00883971" w:rsidRDefault="00554F70" w:rsidP="00554F70">
            <w:pPr>
              <w:pStyle w:val="Tabletext"/>
            </w:pPr>
            <w:r w:rsidRPr="00883971">
              <w:t>National Meteorological Authority Public Institutions</w:t>
            </w:r>
          </w:p>
        </w:tc>
      </w:tr>
      <w:tr w:rsidR="00554F70" w:rsidRPr="00883971" w14:paraId="25DA01FF" w14:textId="77777777" w:rsidTr="00554F70">
        <w:trPr>
          <w:jc w:val="center"/>
        </w:trPr>
        <w:tc>
          <w:tcPr>
            <w:tcW w:w="928" w:type="dxa"/>
            <w:tcMar>
              <w:top w:w="57" w:type="dxa"/>
              <w:left w:w="57" w:type="dxa"/>
              <w:bottom w:w="57" w:type="dxa"/>
              <w:right w:w="57" w:type="dxa"/>
            </w:tcMar>
            <w:vAlign w:val="center"/>
          </w:tcPr>
          <w:p w14:paraId="4E4C8914" w14:textId="77777777" w:rsidR="00554F70" w:rsidRPr="00883971" w:rsidRDefault="00554F70" w:rsidP="00554F70">
            <w:pPr>
              <w:pStyle w:val="Tabletext"/>
            </w:pPr>
            <w:r w:rsidRPr="00883971">
              <w:t>15</w:t>
            </w:r>
          </w:p>
        </w:tc>
        <w:tc>
          <w:tcPr>
            <w:tcW w:w="3722" w:type="dxa"/>
            <w:tcMar>
              <w:top w:w="57" w:type="dxa"/>
              <w:left w:w="57" w:type="dxa"/>
              <w:bottom w:w="57" w:type="dxa"/>
              <w:right w:w="57" w:type="dxa"/>
            </w:tcMar>
            <w:vAlign w:val="center"/>
          </w:tcPr>
          <w:p w14:paraId="69339ABB" w14:textId="77777777" w:rsidR="00554F70" w:rsidRPr="00883971" w:rsidRDefault="00554F70" w:rsidP="00554F70">
            <w:pPr>
              <w:pStyle w:val="Tabletext"/>
            </w:pPr>
            <w:r w:rsidRPr="00883971">
              <w:t>Real time hydrographic and environmental information service</w:t>
            </w:r>
          </w:p>
        </w:tc>
        <w:tc>
          <w:tcPr>
            <w:tcW w:w="4763" w:type="dxa"/>
            <w:tcMar>
              <w:top w:w="57" w:type="dxa"/>
              <w:left w:w="57" w:type="dxa"/>
              <w:bottom w:w="57" w:type="dxa"/>
              <w:right w:w="57" w:type="dxa"/>
            </w:tcMar>
            <w:vAlign w:val="center"/>
          </w:tcPr>
          <w:p w14:paraId="7BC3E94C" w14:textId="77777777" w:rsidR="00554F70" w:rsidRPr="00883971" w:rsidRDefault="00554F70" w:rsidP="00554F70">
            <w:pPr>
              <w:pStyle w:val="Tabletext"/>
            </w:pPr>
            <w:r w:rsidRPr="00883971">
              <w:t>National Hydrographic and Meteorological Authorities</w:t>
            </w:r>
          </w:p>
        </w:tc>
      </w:tr>
      <w:tr w:rsidR="00554F70" w:rsidRPr="00883971" w14:paraId="67B4A201" w14:textId="77777777" w:rsidTr="00554F70">
        <w:trPr>
          <w:jc w:val="center"/>
        </w:trPr>
        <w:tc>
          <w:tcPr>
            <w:tcW w:w="928" w:type="dxa"/>
            <w:tcMar>
              <w:top w:w="57" w:type="dxa"/>
              <w:left w:w="57" w:type="dxa"/>
              <w:bottom w:w="57" w:type="dxa"/>
              <w:right w:w="57" w:type="dxa"/>
            </w:tcMar>
            <w:vAlign w:val="center"/>
          </w:tcPr>
          <w:p w14:paraId="378B5101" w14:textId="77777777" w:rsidR="00554F70" w:rsidRPr="00883971" w:rsidRDefault="00554F70" w:rsidP="00554F70">
            <w:pPr>
              <w:pStyle w:val="Tabletext"/>
            </w:pPr>
            <w:r w:rsidRPr="00883971">
              <w:t>16</w:t>
            </w:r>
          </w:p>
        </w:tc>
        <w:tc>
          <w:tcPr>
            <w:tcW w:w="3722" w:type="dxa"/>
            <w:tcMar>
              <w:top w:w="57" w:type="dxa"/>
              <w:left w:w="57" w:type="dxa"/>
              <w:bottom w:w="57" w:type="dxa"/>
              <w:right w:w="57" w:type="dxa"/>
            </w:tcMar>
            <w:vAlign w:val="center"/>
          </w:tcPr>
          <w:p w14:paraId="76AF6422" w14:textId="77777777" w:rsidR="00554F70" w:rsidRPr="00883971" w:rsidRDefault="00554F70" w:rsidP="00554F70">
            <w:pPr>
              <w:pStyle w:val="Tabletext"/>
            </w:pPr>
            <w:r w:rsidRPr="00883971">
              <w:t>Search and Rescue Service</w:t>
            </w:r>
          </w:p>
        </w:tc>
        <w:tc>
          <w:tcPr>
            <w:tcW w:w="4763" w:type="dxa"/>
            <w:tcMar>
              <w:top w:w="57" w:type="dxa"/>
              <w:left w:w="57" w:type="dxa"/>
              <w:bottom w:w="57" w:type="dxa"/>
              <w:right w:w="57" w:type="dxa"/>
            </w:tcMar>
            <w:vAlign w:val="center"/>
          </w:tcPr>
          <w:p w14:paraId="41A16536" w14:textId="77777777" w:rsidR="00554F70" w:rsidRPr="00883971" w:rsidRDefault="00554F70" w:rsidP="00554F70">
            <w:pPr>
              <w:pStyle w:val="Tabletext"/>
            </w:pPr>
            <w:r w:rsidRPr="00883971">
              <w:t>SAR Authorities</w:t>
            </w:r>
          </w:p>
        </w:tc>
      </w:tr>
    </w:tbl>
    <w:p w14:paraId="5F49081C" w14:textId="77777777" w:rsidR="00554F70" w:rsidRPr="00883971" w:rsidRDefault="00554F70" w:rsidP="00554F70">
      <w:pPr>
        <w:pStyle w:val="BodyText"/>
        <w:jc w:val="center"/>
      </w:pPr>
    </w:p>
    <w:p w14:paraId="2F8A8FEA" w14:textId="2914A7C3" w:rsidR="007E30DF" w:rsidRPr="00883971" w:rsidRDefault="00D02942" w:rsidP="00DE2814">
      <w:pPr>
        <w:pStyle w:val="Heading1"/>
      </w:pPr>
      <w:bookmarkStart w:id="76" w:name="_Toc447025133"/>
      <w:bookmarkStart w:id="77" w:name="_Toc450465945"/>
      <w:bookmarkEnd w:id="33"/>
      <w:r w:rsidRPr="00883971">
        <w:t>Defined sea areas for information services</w:t>
      </w:r>
      <w:bookmarkEnd w:id="76"/>
      <w:bookmarkEnd w:id="77"/>
    </w:p>
    <w:p w14:paraId="71BFD35B" w14:textId="77777777" w:rsidR="007E30DF" w:rsidRPr="00883971" w:rsidRDefault="007E30DF" w:rsidP="001349DB">
      <w:pPr>
        <w:pStyle w:val="Heading2separationline"/>
        <w:rPr>
          <w:sz w:val="24"/>
          <w:szCs w:val="24"/>
        </w:rPr>
      </w:pPr>
    </w:p>
    <w:p w14:paraId="68AAE192" w14:textId="2DBDA07B" w:rsidR="00D02942" w:rsidRPr="00883971" w:rsidRDefault="00D02942" w:rsidP="00D02942">
      <w:pPr>
        <w:pStyle w:val="BodyText"/>
      </w:pPr>
      <w:r w:rsidRPr="00883971">
        <w:t xml:space="preserve">The following six areas </w:t>
      </w:r>
      <w:proofErr w:type="gramStart"/>
      <w:r w:rsidRPr="00883971">
        <w:t>have been identified</w:t>
      </w:r>
      <w:proofErr w:type="gramEnd"/>
      <w:r w:rsidRPr="00883971">
        <w:t xml:space="preserve"> for the delivery of MSPs:</w:t>
      </w:r>
      <w:r w:rsidR="00F728D3">
        <w:t xml:space="preserve">  (See </w:t>
      </w:r>
      <w:r w:rsidR="00C7286B">
        <w:t>NCSR 1/28 Annex 7)</w:t>
      </w:r>
    </w:p>
    <w:p w14:paraId="7E9C9A57" w14:textId="588FAD20" w:rsidR="00D02942" w:rsidRPr="00883971" w:rsidRDefault="00D02942" w:rsidP="00D02942">
      <w:pPr>
        <w:pStyle w:val="List1"/>
      </w:pPr>
      <w:proofErr w:type="gramStart"/>
      <w:r w:rsidRPr="00883971">
        <w:t>port</w:t>
      </w:r>
      <w:proofErr w:type="gramEnd"/>
      <w:r w:rsidRPr="00883971">
        <w:t xml:space="preserve"> areas and approaches.</w:t>
      </w:r>
    </w:p>
    <w:p w14:paraId="58DA08EB" w14:textId="3FA414D9" w:rsidR="00D02942" w:rsidRPr="00883971" w:rsidRDefault="00D02942" w:rsidP="00D02942">
      <w:pPr>
        <w:pStyle w:val="List1"/>
      </w:pPr>
      <w:proofErr w:type="gramStart"/>
      <w:r w:rsidRPr="00883971">
        <w:t>coastal</w:t>
      </w:r>
      <w:proofErr w:type="gramEnd"/>
      <w:r w:rsidRPr="00883971">
        <w:t xml:space="preserve"> waters and confined or restricted areas.</w:t>
      </w:r>
    </w:p>
    <w:p w14:paraId="3F950F64" w14:textId="3D38F1A4" w:rsidR="00D02942" w:rsidRPr="00883971" w:rsidRDefault="00D02942" w:rsidP="00D02942">
      <w:pPr>
        <w:pStyle w:val="List1"/>
      </w:pPr>
      <w:proofErr w:type="gramStart"/>
      <w:r w:rsidRPr="00883971">
        <w:t>open</w:t>
      </w:r>
      <w:proofErr w:type="gramEnd"/>
      <w:r w:rsidRPr="00883971">
        <w:t xml:space="preserve"> sea and open areas.</w:t>
      </w:r>
    </w:p>
    <w:p w14:paraId="547C3802" w14:textId="6DFC09C5" w:rsidR="00D02942" w:rsidRPr="00883971" w:rsidRDefault="00D02942" w:rsidP="00D02942">
      <w:pPr>
        <w:pStyle w:val="List1"/>
      </w:pPr>
      <w:proofErr w:type="gramStart"/>
      <w:r w:rsidRPr="00883971">
        <w:lastRenderedPageBreak/>
        <w:t>areas</w:t>
      </w:r>
      <w:proofErr w:type="gramEnd"/>
      <w:r w:rsidRPr="00883971">
        <w:t xml:space="preserve"> with offshore and/or infrastructure developments.</w:t>
      </w:r>
    </w:p>
    <w:p w14:paraId="3C7D85E9" w14:textId="69A9E9F0" w:rsidR="00D02942" w:rsidRPr="00C7286B" w:rsidRDefault="00D02942" w:rsidP="00D02942">
      <w:pPr>
        <w:pStyle w:val="List1"/>
      </w:pPr>
      <w:proofErr w:type="gramStart"/>
      <w:r w:rsidRPr="00C7286B">
        <w:t>Polar areas.</w:t>
      </w:r>
      <w:proofErr w:type="gramEnd"/>
    </w:p>
    <w:p w14:paraId="368705AD" w14:textId="4F48ACBE" w:rsidR="00D02942" w:rsidRPr="00C7286B" w:rsidRDefault="00D02942" w:rsidP="00D02942">
      <w:pPr>
        <w:pStyle w:val="List1"/>
      </w:pPr>
      <w:proofErr w:type="gramStart"/>
      <w:r w:rsidRPr="00C7286B">
        <w:t>other</w:t>
      </w:r>
      <w:proofErr w:type="gramEnd"/>
      <w:r w:rsidRPr="00C7286B">
        <w:t xml:space="preserve"> remote areas.</w:t>
      </w:r>
    </w:p>
    <w:p w14:paraId="3C930D0B" w14:textId="318AB592" w:rsidR="00A90D86" w:rsidRDefault="00E4237C" w:rsidP="00E4237C">
      <w:pPr>
        <w:pStyle w:val="Heading1"/>
      </w:pPr>
      <w:r w:rsidRPr="00E4237C">
        <w:t>MARITIME</w:t>
      </w:r>
      <w:r>
        <w:t xml:space="preserve"> SERVICES</w:t>
      </w:r>
    </w:p>
    <w:p w14:paraId="36E1CD9A" w14:textId="77777777" w:rsidR="00E5622D" w:rsidRDefault="00E5622D" w:rsidP="00E5622D">
      <w:pPr>
        <w:pStyle w:val="Heading1separatationline"/>
      </w:pPr>
    </w:p>
    <w:p w14:paraId="0E98DBEB" w14:textId="2C4EA98B" w:rsidR="00E5622D" w:rsidRPr="00883971" w:rsidRDefault="00E5622D" w:rsidP="00FF4DF0">
      <w:pPr>
        <w:pStyle w:val="Heading2"/>
      </w:pPr>
      <w:r w:rsidRPr="00883971">
        <w:t>MS</w:t>
      </w:r>
      <w:r>
        <w:t>P</w:t>
      </w:r>
      <w:r w:rsidRPr="00883971">
        <w:t xml:space="preserve"> 1 VTS Information Service (IS</w:t>
      </w:r>
      <w:proofErr w:type="gramStart"/>
      <w:r w:rsidRPr="00883971">
        <w:t>)</w:t>
      </w:r>
      <w:ins w:id="78" w:author="Administrator" w:date="2017-03-15T08:47:00Z">
        <w:r>
          <w:t xml:space="preserve">  </w:t>
        </w:r>
      </w:ins>
      <w:ins w:id="79" w:author="Administrator" w:date="2017-03-15T08:48:00Z">
        <w:r w:rsidRPr="00E5622D">
          <w:rPr>
            <w:highlight w:val="yellow"/>
          </w:rPr>
          <w:t>[</w:t>
        </w:r>
      </w:ins>
      <w:proofErr w:type="gramEnd"/>
      <w:ins w:id="80" w:author="Administrator" w:date="2017-03-15T08:47:00Z">
        <w:r w:rsidRPr="00E5622D">
          <w:rPr>
            <w:highlight w:val="yellow"/>
          </w:rPr>
          <w:t>VTS COMMITTEE]</w:t>
        </w:r>
      </w:ins>
      <w:ins w:id="81" w:author="Administrator" w:date="2017-03-15T08:50:00Z">
        <w:r>
          <w:t>+</w:t>
        </w:r>
      </w:ins>
      <w:ins w:id="82" w:author="Administrator" w:date="2017-03-15T08:52:00Z">
        <w:r>
          <w:t>Singapore+ CANADA</w:t>
        </w:r>
      </w:ins>
      <w:ins w:id="83" w:author="Administrator" w:date="2017-03-15T10:08:00Z">
        <w:r w:rsidR="00AA76BC">
          <w:t xml:space="preserve"> +NL</w:t>
        </w:r>
      </w:ins>
    </w:p>
    <w:p w14:paraId="31DEF84E" w14:textId="77777777" w:rsidR="00E5622D" w:rsidRDefault="00E5622D" w:rsidP="00E5622D">
      <w:pPr>
        <w:pStyle w:val="Heading3"/>
        <w:tabs>
          <w:tab w:val="num" w:pos="1985"/>
        </w:tabs>
      </w:pPr>
      <w:bookmarkStart w:id="84" w:name="_Toc463358319"/>
      <w:r>
        <w:t>Objectives</w:t>
      </w:r>
      <w:bookmarkEnd w:id="84"/>
      <w:r>
        <w:t xml:space="preserve"> </w:t>
      </w:r>
    </w:p>
    <w:p w14:paraId="51E885A0" w14:textId="77777777" w:rsidR="00E5622D" w:rsidRDefault="00E5622D" w:rsidP="00E5622D">
      <w:pPr>
        <w:pStyle w:val="BodyText"/>
      </w:pPr>
      <w:r>
        <w:t xml:space="preserve">The 'VTS IS' is defined by IMO as “a service to ensure that essential information becomes available in time for on-board navigational decision-making” (Res. </w:t>
      </w:r>
      <w:proofErr w:type="gramStart"/>
      <w:r>
        <w:t>A857(</w:t>
      </w:r>
      <w:proofErr w:type="gramEnd"/>
      <w:r>
        <w:t>20)).</w:t>
      </w:r>
    </w:p>
    <w:p w14:paraId="605B3B4A" w14:textId="77777777" w:rsidR="00E5622D" w:rsidRDefault="00E5622D" w:rsidP="00E5622D">
      <w:pPr>
        <w:pStyle w:val="Heading3"/>
        <w:tabs>
          <w:tab w:val="num" w:pos="1985"/>
        </w:tabs>
      </w:pPr>
      <w:bookmarkStart w:id="85" w:name="_Toc463358320"/>
      <w:r>
        <w:t>Description of service</w:t>
      </w:r>
      <w:bookmarkEnd w:id="85"/>
    </w:p>
    <w:p w14:paraId="26FE82DD" w14:textId="77777777" w:rsidR="00E5622D" w:rsidRDefault="00E5622D" w:rsidP="00E5622D">
      <w:pPr>
        <w:pStyle w:val="BodyText"/>
      </w:pPr>
      <w:r>
        <w:t xml:space="preserve">IS </w:t>
      </w:r>
      <w:proofErr w:type="spellStart"/>
      <w:r>
        <w:t>is</w:t>
      </w:r>
      <w:proofErr w:type="spellEnd"/>
      <w:r>
        <w:t xml:space="preserve"> provided by broadcasting information at fixed times and intervals or when deemed necessary by the VTS or at the request of a vessel.</w:t>
      </w:r>
    </w:p>
    <w:p w14:paraId="0CEF313A" w14:textId="77777777" w:rsidR="00E5622D" w:rsidRDefault="00E5622D" w:rsidP="00E5622D">
      <w:pPr>
        <w:pStyle w:val="BodyText"/>
      </w:pPr>
      <w:r>
        <w:t xml:space="preserve">An Information Service involves maintaining a traffic image and allows interaction with traffic and response to developing traffic situations. An Information Service should provide essential and timely information to assist the </w:t>
      </w:r>
      <w:proofErr w:type="spellStart"/>
      <w:r>
        <w:t>onboard</w:t>
      </w:r>
      <w:proofErr w:type="spellEnd"/>
      <w:r>
        <w:t xml:space="preserve"> decision-making process, which may include but is not limited </w:t>
      </w:r>
      <w:proofErr w:type="gramStart"/>
      <w:r>
        <w:t>to</w:t>
      </w:r>
      <w:proofErr w:type="gramEnd"/>
      <w:r>
        <w:t>:</w:t>
      </w:r>
    </w:p>
    <w:p w14:paraId="4F4048D9" w14:textId="77777777" w:rsidR="00E5622D" w:rsidRDefault="00E5622D" w:rsidP="00E5622D">
      <w:pPr>
        <w:pStyle w:val="Bullet1"/>
        <w:numPr>
          <w:ilvl w:val="0"/>
          <w:numId w:val="43"/>
        </w:numPr>
      </w:pPr>
      <w:r>
        <w:t>the position, identity, intention and destination of vessels;</w:t>
      </w:r>
    </w:p>
    <w:p w14:paraId="7037914F" w14:textId="77777777" w:rsidR="00E5622D" w:rsidRDefault="00E5622D" w:rsidP="00E5622D">
      <w:pPr>
        <w:pStyle w:val="Bullet1"/>
        <w:numPr>
          <w:ilvl w:val="0"/>
          <w:numId w:val="43"/>
        </w:numPr>
      </w:pPr>
      <w:r>
        <w:t>amendments and changes in promulgated information concerning the VTS area such as boundaries, procedures, radio frequencies, reporting points;</w:t>
      </w:r>
    </w:p>
    <w:p w14:paraId="1ECE73CB" w14:textId="77777777" w:rsidR="00E5622D" w:rsidRDefault="00E5622D" w:rsidP="00E5622D">
      <w:pPr>
        <w:pStyle w:val="Bullet1"/>
        <w:numPr>
          <w:ilvl w:val="0"/>
          <w:numId w:val="43"/>
        </w:numPr>
      </w:pPr>
      <w:r>
        <w:t>the mandatory reporting of vessel traffic movements;</w:t>
      </w:r>
    </w:p>
    <w:p w14:paraId="713D0264" w14:textId="77777777" w:rsidR="00E5622D" w:rsidRDefault="00E5622D" w:rsidP="00E5622D">
      <w:pPr>
        <w:pStyle w:val="Bullet1"/>
        <w:numPr>
          <w:ilvl w:val="0"/>
          <w:numId w:val="43"/>
        </w:numPr>
      </w:pPr>
      <w:r>
        <w:t>meteorological and hydrological conditions, notices to mariners, status of aids to navigation;</w:t>
      </w:r>
    </w:p>
    <w:p w14:paraId="4C91B9C0" w14:textId="77777777" w:rsidR="00E5622D" w:rsidRDefault="00E5622D" w:rsidP="00E5622D">
      <w:pPr>
        <w:pStyle w:val="Bullet1"/>
        <w:numPr>
          <w:ilvl w:val="0"/>
          <w:numId w:val="43"/>
        </w:numPr>
      </w:pPr>
      <w:r>
        <w:t>manoeuvrability limitations of vessels in the VTS area that may impose restrictions on the navigation of other vessels, or any other potential hindrances; or</w:t>
      </w:r>
    </w:p>
    <w:p w14:paraId="0D8FEB85" w14:textId="77777777" w:rsidR="00E5622D" w:rsidRDefault="00E5622D" w:rsidP="00E5622D">
      <w:pPr>
        <w:pStyle w:val="Bullet1"/>
        <w:numPr>
          <w:ilvl w:val="0"/>
          <w:numId w:val="43"/>
        </w:numPr>
      </w:pPr>
      <w:proofErr w:type="gramStart"/>
      <w:r>
        <w:t>any</w:t>
      </w:r>
      <w:proofErr w:type="gramEnd"/>
      <w:r>
        <w:t xml:space="preserve"> information concerning the safe navigation of the vessel.</w:t>
      </w:r>
    </w:p>
    <w:p w14:paraId="654B0EF4" w14:textId="77777777" w:rsidR="00E5622D" w:rsidRDefault="00E5622D" w:rsidP="00E5622D">
      <w:pPr>
        <w:pStyle w:val="BodyText"/>
      </w:pPr>
      <w:r>
        <w:t xml:space="preserve">The VTS IS </w:t>
      </w:r>
      <w:proofErr w:type="spellStart"/>
      <w:proofErr w:type="gramStart"/>
      <w:r>
        <w:t>is</w:t>
      </w:r>
      <w:proofErr w:type="spellEnd"/>
      <w:r>
        <w:t xml:space="preserve"> designed</w:t>
      </w:r>
      <w:proofErr w:type="gramEnd"/>
      <w:r>
        <w:t xml:space="preserve"> to improve the safety and efficiency of vessel traffic and to protect the environment.  Other such services </w:t>
      </w:r>
      <w:r>
        <w:rPr>
          <w:highlight w:val="yellow"/>
        </w:rPr>
        <w:t>include catalogue such as</w:t>
      </w:r>
      <w:r>
        <w:t>: Routing, Channel information, Security level, Berthing, Anchorage, Time slot, Traffic monitoring and assessment, Waterway conditions, Weather, Navigational hazards, any other factors that may influence the vessel's transit, Reports on the position, Identity and intentions of other traffic.</w:t>
      </w:r>
    </w:p>
    <w:p w14:paraId="0B8984FB" w14:textId="77777777" w:rsidR="00E5622D" w:rsidRDefault="00E5622D" w:rsidP="00E5622D">
      <w:pPr>
        <w:pStyle w:val="Heading3"/>
        <w:tabs>
          <w:tab w:val="num" w:pos="1985"/>
        </w:tabs>
      </w:pPr>
      <w:bookmarkStart w:id="86" w:name="_Toc463358321"/>
      <w:r>
        <w:t>Area of operation</w:t>
      </w:r>
      <w:bookmarkEnd w:id="86"/>
    </w:p>
    <w:p w14:paraId="35BF3899" w14:textId="77777777" w:rsidR="00E5622D" w:rsidRDefault="00E5622D" w:rsidP="00E5622D">
      <w:pPr>
        <w:pStyle w:val="BodyText"/>
      </w:pPr>
      <w:r>
        <w:t>VTS area</w:t>
      </w:r>
    </w:p>
    <w:p w14:paraId="03EB0DE4" w14:textId="77777777" w:rsidR="00E5622D" w:rsidRDefault="00E5622D" w:rsidP="00E5622D">
      <w:pPr>
        <w:pStyle w:val="Heading3"/>
        <w:tabs>
          <w:tab w:val="num" w:pos="1985"/>
        </w:tabs>
      </w:pPr>
      <w:bookmarkStart w:id="87" w:name="_Toc463358322"/>
      <w:r>
        <w:t>Information</w:t>
      </w:r>
      <w:bookmarkEnd w:id="87"/>
    </w:p>
    <w:p w14:paraId="6B80A22B" w14:textId="77777777" w:rsidR="00E5622D" w:rsidRDefault="00E5622D" w:rsidP="00E5622D">
      <w:pPr>
        <w:pStyle w:val="BodyText"/>
      </w:pPr>
      <w:r>
        <w:t>Refer to the list of attributes</w:t>
      </w:r>
    </w:p>
    <w:p w14:paraId="40DA2A41" w14:textId="77777777" w:rsidR="00E5622D" w:rsidRDefault="00E5622D" w:rsidP="00E5622D">
      <w:pPr>
        <w:pStyle w:val="Heading3"/>
        <w:tabs>
          <w:tab w:val="num" w:pos="1985"/>
        </w:tabs>
      </w:pPr>
      <w:bookmarkStart w:id="88" w:name="_Toc463358323"/>
      <w:r>
        <w:t>Reference to technical services, including guidance for the service provider on how to technically implement the service</w:t>
      </w:r>
      <w:bookmarkEnd w:id="88"/>
    </w:p>
    <w:p w14:paraId="0C93E957" w14:textId="77777777" w:rsidR="00E5622D" w:rsidRDefault="00E5622D" w:rsidP="00E5622D">
      <w:pPr>
        <w:pStyle w:val="BodyText"/>
      </w:pPr>
      <w:r>
        <w:t>TBD</w:t>
      </w:r>
    </w:p>
    <w:p w14:paraId="216B6D66" w14:textId="77777777" w:rsidR="00E5622D" w:rsidRDefault="00E5622D" w:rsidP="00E5622D">
      <w:pPr>
        <w:pStyle w:val="Heading3"/>
        <w:tabs>
          <w:tab w:val="num" w:pos="1985"/>
        </w:tabs>
      </w:pPr>
      <w:bookmarkStart w:id="89" w:name="_Toc463358324"/>
      <w:r>
        <w:t>Relationship to other MSPs</w:t>
      </w:r>
      <w:bookmarkEnd w:id="89"/>
    </w:p>
    <w:p w14:paraId="31509DC6" w14:textId="77777777" w:rsidR="00E5622D" w:rsidRDefault="00E5622D" w:rsidP="00E5622D">
      <w:pPr>
        <w:pStyle w:val="BodyText"/>
      </w:pPr>
      <w:r>
        <w:t>See xx &amp; xx</w:t>
      </w:r>
    </w:p>
    <w:p w14:paraId="7CC185D9" w14:textId="77777777" w:rsidR="00E5622D" w:rsidRDefault="00E5622D" w:rsidP="00E5622D">
      <w:pPr>
        <w:pStyle w:val="Heading3"/>
        <w:tabs>
          <w:tab w:val="num" w:pos="1985"/>
        </w:tabs>
      </w:pPr>
      <w:bookmarkStart w:id="90" w:name="_Toc463358325"/>
      <w:r>
        <w:t>Examples of existing services or/and test beds</w:t>
      </w:r>
      <w:bookmarkEnd w:id="90"/>
    </w:p>
    <w:p w14:paraId="2738DCA1" w14:textId="77777777" w:rsidR="00E5622D" w:rsidRDefault="00E5622D" w:rsidP="00E5622D">
      <w:pPr>
        <w:pStyle w:val="BodyText"/>
      </w:pPr>
      <w:r>
        <w:t>Examples here:</w:t>
      </w:r>
    </w:p>
    <w:p w14:paraId="0B877901" w14:textId="77777777" w:rsidR="00E5622D" w:rsidRPr="00E5622D" w:rsidRDefault="00E5622D" w:rsidP="00E5622D">
      <w:pPr>
        <w:pStyle w:val="BodyText"/>
      </w:pPr>
    </w:p>
    <w:p w14:paraId="0C1ACED0" w14:textId="77777777" w:rsidR="00E4237C" w:rsidRPr="00E4237C" w:rsidRDefault="00E4237C" w:rsidP="00E4237C">
      <w:pPr>
        <w:pStyle w:val="Heading1separatationline"/>
      </w:pPr>
    </w:p>
    <w:p w14:paraId="4AB23504" w14:textId="60CB058C" w:rsidR="00D02942" w:rsidRPr="00883971" w:rsidRDefault="00D02942" w:rsidP="00FF4DF0">
      <w:pPr>
        <w:pStyle w:val="Heading2"/>
      </w:pPr>
      <w:bookmarkStart w:id="91" w:name="_Toc450465955"/>
      <w:r w:rsidRPr="00883971">
        <w:t>MS</w:t>
      </w:r>
      <w:ins w:id="92" w:author="Administrator" w:date="2017-03-14T15:10:00Z">
        <w:r w:rsidR="00BD520C">
          <w:t>P</w:t>
        </w:r>
      </w:ins>
      <w:r w:rsidRPr="00883971">
        <w:t xml:space="preserve"> 2 Navigational Assistance Service (NAS</w:t>
      </w:r>
      <w:proofErr w:type="gramStart"/>
      <w:r w:rsidRPr="00883971">
        <w:t>)</w:t>
      </w:r>
      <w:bookmarkEnd w:id="91"/>
      <w:ins w:id="93" w:author="Administrator" w:date="2017-03-15T08:48:00Z">
        <w:r w:rsidR="00E5622D">
          <w:t xml:space="preserve">  </w:t>
        </w:r>
        <w:r w:rsidR="00E5622D" w:rsidRPr="00E5622D">
          <w:rPr>
            <w:highlight w:val="yellow"/>
          </w:rPr>
          <w:t>[</w:t>
        </w:r>
        <w:proofErr w:type="gramEnd"/>
        <w:r w:rsidR="00E5622D" w:rsidRPr="00E5622D">
          <w:rPr>
            <w:highlight w:val="yellow"/>
          </w:rPr>
          <w:t>VTS COMMITTEE]</w:t>
        </w:r>
      </w:ins>
      <w:ins w:id="94" w:author="Administrator" w:date="2017-03-15T08:50:00Z">
        <w:r w:rsidR="00E5622D">
          <w:t>+</w:t>
        </w:r>
      </w:ins>
      <w:ins w:id="95" w:author="Administrator" w:date="2017-03-15T08:51:00Z">
        <w:r w:rsidR="00E5622D">
          <w:t>singapore+CANADA</w:t>
        </w:r>
      </w:ins>
      <w:ins w:id="96" w:author="Administrator" w:date="2017-03-15T10:09:00Z">
        <w:r w:rsidR="00AA76BC">
          <w:t>+NL</w:t>
        </w:r>
      </w:ins>
    </w:p>
    <w:p w14:paraId="7B497EA3" w14:textId="77777777" w:rsidR="00D02942" w:rsidRPr="00883971" w:rsidRDefault="00D02942" w:rsidP="00D02942">
      <w:pPr>
        <w:pStyle w:val="Heading2separationline"/>
      </w:pPr>
    </w:p>
    <w:p w14:paraId="31A8AD1A" w14:textId="4D8C355D" w:rsidR="00D02942" w:rsidRPr="00883971" w:rsidRDefault="00D02942" w:rsidP="00D02942">
      <w:pPr>
        <w:pStyle w:val="Heading3"/>
      </w:pPr>
      <w:bookmarkStart w:id="97" w:name="_Toc450465956"/>
      <w:r w:rsidRPr="00883971">
        <w:t>Definition</w:t>
      </w:r>
      <w:bookmarkEnd w:id="97"/>
    </w:p>
    <w:p w14:paraId="2F057F56" w14:textId="55FE072F" w:rsidR="00D02942" w:rsidRPr="00883971" w:rsidRDefault="00D02942" w:rsidP="00D02942">
      <w:pPr>
        <w:pStyle w:val="BodyText"/>
      </w:pPr>
      <w:r w:rsidRPr="00883971">
        <w:t xml:space="preserve">The NAS is defined by IMO as </w:t>
      </w:r>
      <w:r w:rsidR="007B7C55">
        <w:t>“</w:t>
      </w:r>
      <w:r w:rsidRPr="00883971">
        <w:t>a service to assist on-board navigational decision-making and to monitor its effects</w:t>
      </w:r>
      <w:r w:rsidR="007B7C55">
        <w:t>”</w:t>
      </w:r>
      <w:r w:rsidR="000D6A8A" w:rsidRPr="00883971">
        <w:t xml:space="preserve"> </w:t>
      </w:r>
      <w:r w:rsidRPr="00883971">
        <w:t>(</w:t>
      </w:r>
      <w:r w:rsidR="007B7C55">
        <w:t xml:space="preserve">IMO </w:t>
      </w:r>
      <w:proofErr w:type="gramStart"/>
      <w:r w:rsidRPr="00883971">
        <w:t>Res.A857(</w:t>
      </w:r>
      <w:proofErr w:type="gramEnd"/>
      <w:r w:rsidRPr="00883971">
        <w:t>20)).</w:t>
      </w:r>
    </w:p>
    <w:p w14:paraId="00F2C543" w14:textId="77777777" w:rsidR="00D02942" w:rsidRPr="00883971" w:rsidRDefault="00D02942" w:rsidP="00D02942">
      <w:pPr>
        <w:pStyle w:val="BodyText"/>
      </w:pPr>
      <w:r w:rsidRPr="00883971">
        <w:t xml:space="preserve">NAS </w:t>
      </w:r>
      <w:proofErr w:type="gramStart"/>
      <w:r w:rsidRPr="00883971">
        <w:t>may be provided</w:t>
      </w:r>
      <w:proofErr w:type="gramEnd"/>
      <w:r w:rsidRPr="00883971">
        <w:t xml:space="preserve"> on request by a vessel in circumstances such as equipment failure or navigational unfamiliarity. Specific examples of developing situations where NAS </w:t>
      </w:r>
      <w:proofErr w:type="gramStart"/>
      <w:r w:rsidRPr="00883971">
        <w:t>may be provided</w:t>
      </w:r>
      <w:proofErr w:type="gramEnd"/>
      <w:r w:rsidRPr="00883971">
        <w:t xml:space="preserve"> by the VTS include:</w:t>
      </w:r>
    </w:p>
    <w:p w14:paraId="7C864599" w14:textId="0B4D63DB" w:rsidR="00D02942" w:rsidRPr="00883971" w:rsidRDefault="00D02942" w:rsidP="00D02942">
      <w:pPr>
        <w:pStyle w:val="Bullet1"/>
      </w:pPr>
      <w:r w:rsidRPr="00883971">
        <w:t>Risk of grounding;</w:t>
      </w:r>
    </w:p>
    <w:p w14:paraId="4628E981" w14:textId="32FC85DA" w:rsidR="00D02942" w:rsidRPr="00883971" w:rsidRDefault="00D02942" w:rsidP="00D02942">
      <w:pPr>
        <w:pStyle w:val="Bullet1"/>
      </w:pPr>
      <w:r w:rsidRPr="00883971">
        <w:t>Vessel deviating from the recommended track or sailing plan;</w:t>
      </w:r>
    </w:p>
    <w:p w14:paraId="2A92E709" w14:textId="1CA7C601" w:rsidR="00D02942" w:rsidRPr="00883971" w:rsidRDefault="00D02942" w:rsidP="00D02942">
      <w:pPr>
        <w:pStyle w:val="Bullet1"/>
      </w:pPr>
      <w:r w:rsidRPr="00883971">
        <w:t>Vessel unsure of its position or unable to determine its position;</w:t>
      </w:r>
    </w:p>
    <w:p w14:paraId="60B610B2" w14:textId="6B63C49D" w:rsidR="00D02942" w:rsidRPr="00883971" w:rsidRDefault="00D02942" w:rsidP="00D02942">
      <w:pPr>
        <w:pStyle w:val="Bullet1"/>
      </w:pPr>
      <w:r w:rsidRPr="00883971">
        <w:t>Vessel unsure of the route to its destination;</w:t>
      </w:r>
    </w:p>
    <w:p w14:paraId="43AB60FE" w14:textId="6D7ABA56" w:rsidR="00D02942" w:rsidRPr="00883971" w:rsidRDefault="00D02942" w:rsidP="00D02942">
      <w:pPr>
        <w:pStyle w:val="Bullet1"/>
      </w:pPr>
      <w:r w:rsidRPr="00883971">
        <w:t>Assistance to a vessel to an anchoring position;</w:t>
      </w:r>
    </w:p>
    <w:p w14:paraId="20B4D26F" w14:textId="184B6676" w:rsidR="00D02942" w:rsidRPr="00883971" w:rsidRDefault="00D02942" w:rsidP="00D02942">
      <w:pPr>
        <w:pStyle w:val="Bullet1"/>
      </w:pPr>
      <w:r w:rsidRPr="00883971">
        <w:t>Vessel navigational or manoeuvring equipment casualty;</w:t>
      </w:r>
    </w:p>
    <w:p w14:paraId="53F99DDA" w14:textId="1FA68207" w:rsidR="00D02942" w:rsidRPr="00883971" w:rsidRDefault="00D02942" w:rsidP="00D02942">
      <w:pPr>
        <w:pStyle w:val="Bullet1"/>
      </w:pPr>
      <w:r w:rsidRPr="00883971">
        <w:t>Inclement conditions (e.g. low visibility, high winds);</w:t>
      </w:r>
    </w:p>
    <w:p w14:paraId="2A299082" w14:textId="51D7131E" w:rsidR="00D02942" w:rsidRPr="00883971" w:rsidRDefault="00D02942" w:rsidP="00D02942">
      <w:pPr>
        <w:pStyle w:val="Bullet1"/>
      </w:pPr>
      <w:r w:rsidRPr="00883971">
        <w:t>Potential collision between vessels;</w:t>
      </w:r>
    </w:p>
    <w:p w14:paraId="17999CAD" w14:textId="4305582A" w:rsidR="00D02942" w:rsidRPr="007B7C55" w:rsidRDefault="00D02942" w:rsidP="00D02942">
      <w:pPr>
        <w:pStyle w:val="Bullet1"/>
      </w:pPr>
      <w:r w:rsidRPr="007B7C55">
        <w:t>Potential collision with a fixed object or hazard;</w:t>
      </w:r>
    </w:p>
    <w:p w14:paraId="7B1C5D54" w14:textId="3F141D2C" w:rsidR="00D02942" w:rsidRPr="007B7C55" w:rsidRDefault="00D02942" w:rsidP="00D02942">
      <w:pPr>
        <w:pStyle w:val="Bullet1"/>
      </w:pPr>
      <w:r w:rsidRPr="007B7C55">
        <w:t>Assistance to a vessel to support the unexpected incapacity of a key member of the bridge team,</w:t>
      </w:r>
    </w:p>
    <w:p w14:paraId="0A356079" w14:textId="5BD2F6E7" w:rsidR="00D02942" w:rsidRPr="00883971" w:rsidRDefault="000D6A8A" w:rsidP="00D02942">
      <w:pPr>
        <w:pStyle w:val="Bullet1"/>
      </w:pPr>
      <w:proofErr w:type="gramStart"/>
      <w:r w:rsidRPr="007B7C55">
        <w:t>At</w:t>
      </w:r>
      <w:r w:rsidR="00D02942" w:rsidRPr="007B7C55">
        <w:t xml:space="preserve"> the request</w:t>
      </w:r>
      <w:r w:rsidR="00D02942" w:rsidRPr="00883971">
        <w:t xml:space="preserve"> of the Master.</w:t>
      </w:r>
      <w:proofErr w:type="gramEnd"/>
    </w:p>
    <w:p w14:paraId="3CC2A64C" w14:textId="45B60D7B" w:rsidR="00D02942" w:rsidRPr="00883971" w:rsidRDefault="00D02942" w:rsidP="00D02942">
      <w:pPr>
        <w:pStyle w:val="Heading3"/>
      </w:pPr>
      <w:bookmarkStart w:id="98" w:name="_Toc450465957"/>
      <w:r w:rsidRPr="00883971">
        <w:t>Scope</w:t>
      </w:r>
      <w:bookmarkEnd w:id="98"/>
    </w:p>
    <w:p w14:paraId="76EB8CAB" w14:textId="77777777" w:rsidR="00D02942" w:rsidRPr="00883971" w:rsidRDefault="00D02942" w:rsidP="00D02942">
      <w:pPr>
        <w:pStyle w:val="BodyText"/>
      </w:pPr>
    </w:p>
    <w:p w14:paraId="12728F1F" w14:textId="742FFC6D" w:rsidR="00D02942" w:rsidRPr="00883971" w:rsidRDefault="00D02942" w:rsidP="00D02942">
      <w:pPr>
        <w:pStyle w:val="Heading3"/>
      </w:pPr>
      <w:bookmarkStart w:id="99" w:name="_Toc450465958"/>
      <w:r w:rsidRPr="00883971">
        <w:t>Objective</w:t>
      </w:r>
      <w:bookmarkEnd w:id="99"/>
    </w:p>
    <w:p w14:paraId="4580653F" w14:textId="77777777" w:rsidR="00D02942" w:rsidRPr="00883971" w:rsidRDefault="00D02942" w:rsidP="00D02942">
      <w:pPr>
        <w:pStyle w:val="BodyText"/>
      </w:pPr>
    </w:p>
    <w:p w14:paraId="4FE9661D" w14:textId="6FF3CC25" w:rsidR="00D02942" w:rsidRPr="00883971" w:rsidRDefault="00D02942" w:rsidP="00D02942">
      <w:pPr>
        <w:pStyle w:val="Heading3"/>
      </w:pPr>
      <w:bookmarkStart w:id="100" w:name="_Toc450465959"/>
      <w:r w:rsidRPr="00883971">
        <w:t>User requirements</w:t>
      </w:r>
      <w:bookmarkEnd w:id="100"/>
    </w:p>
    <w:p w14:paraId="69B8F5BB" w14:textId="77777777" w:rsidR="00D02942" w:rsidRPr="00883971" w:rsidRDefault="00D02942" w:rsidP="00D02942">
      <w:pPr>
        <w:pStyle w:val="BodyText"/>
      </w:pPr>
    </w:p>
    <w:p w14:paraId="47FF35CF" w14:textId="77777777" w:rsidR="00D02942" w:rsidRPr="007B7C55" w:rsidRDefault="00D02942" w:rsidP="00D02942">
      <w:pPr>
        <w:pStyle w:val="BodyText"/>
      </w:pPr>
      <w:r w:rsidRPr="00883971">
        <w:t xml:space="preserve">All information </w:t>
      </w:r>
      <w:r w:rsidRPr="007B7C55">
        <w:t xml:space="preserve">related to this service </w:t>
      </w:r>
      <w:proofErr w:type="gramStart"/>
      <w:r w:rsidRPr="007B7C55">
        <w:t>should be displayed</w:t>
      </w:r>
      <w:proofErr w:type="gramEnd"/>
      <w:r w:rsidRPr="007B7C55">
        <w:t xml:space="preserve"> in real time.</w:t>
      </w:r>
    </w:p>
    <w:p w14:paraId="24C026C9" w14:textId="3CD126A1" w:rsidR="00D02942" w:rsidRPr="007B7C55" w:rsidRDefault="00D02942" w:rsidP="00D02942">
      <w:pPr>
        <w:pStyle w:val="BodyText"/>
      </w:pPr>
      <w:r w:rsidRPr="007B7C55">
        <w:t xml:space="preserve">Only information </w:t>
      </w:r>
      <w:r w:rsidR="000D6A8A" w:rsidRPr="007B7C55">
        <w:t>about</w:t>
      </w:r>
      <w:r w:rsidRPr="007B7C55">
        <w:t xml:space="preserve"> dangerous ships </w:t>
      </w:r>
      <w:r w:rsidRPr="00A60B42">
        <w:rPr>
          <w:highlight w:val="yellow"/>
        </w:rPr>
        <w:t xml:space="preserve">nominated by </w:t>
      </w:r>
      <w:r w:rsidR="007B7C55" w:rsidRPr="00A60B42">
        <w:rPr>
          <w:highlight w:val="yellow"/>
        </w:rPr>
        <w:t xml:space="preserve">the </w:t>
      </w:r>
      <w:r w:rsidRPr="00A60B42">
        <w:rPr>
          <w:highlight w:val="yellow"/>
        </w:rPr>
        <w:t>mariner</w:t>
      </w:r>
      <w:r w:rsidRPr="007B7C55">
        <w:t xml:space="preserve"> </w:t>
      </w:r>
      <w:proofErr w:type="gramStart"/>
      <w:r w:rsidRPr="007B7C55">
        <w:t>should be displayed</w:t>
      </w:r>
      <w:proofErr w:type="gramEnd"/>
      <w:r w:rsidRPr="007B7C55">
        <w:t xml:space="preserve"> to prevent screen clutter.</w:t>
      </w:r>
    </w:p>
    <w:p w14:paraId="3007DE1F" w14:textId="62C04F5A" w:rsidR="00D02942" w:rsidRPr="00883971" w:rsidRDefault="00D02942" w:rsidP="00D02942">
      <w:pPr>
        <w:pStyle w:val="BodyText"/>
      </w:pPr>
      <w:r w:rsidRPr="007B7C55">
        <w:t xml:space="preserve">When dangerous ships nominated by mariner do not keep their route in the case of route plan exchange, </w:t>
      </w:r>
      <w:r w:rsidR="004439B4" w:rsidRPr="007B7C55">
        <w:t xml:space="preserve">an </w:t>
      </w:r>
      <w:r w:rsidRPr="007B7C55">
        <w:t xml:space="preserve">alert </w:t>
      </w:r>
      <w:proofErr w:type="gramStart"/>
      <w:r w:rsidRPr="007B7C55">
        <w:t>should be emitted</w:t>
      </w:r>
      <w:proofErr w:type="gramEnd"/>
      <w:r w:rsidRPr="007B7C55">
        <w:t>.</w:t>
      </w:r>
    </w:p>
    <w:p w14:paraId="38E113F1" w14:textId="67A0B3B5" w:rsidR="00D02942" w:rsidRPr="00883971" w:rsidRDefault="00D02942" w:rsidP="00FF4DF0">
      <w:pPr>
        <w:pStyle w:val="Heading2"/>
      </w:pPr>
      <w:bookmarkStart w:id="101" w:name="_Toc450465960"/>
      <w:r w:rsidRPr="00883971">
        <w:t>MS</w:t>
      </w:r>
      <w:ins w:id="102" w:author="Administrator" w:date="2017-03-14T15:10:00Z">
        <w:r w:rsidR="00BD520C">
          <w:t xml:space="preserve">P </w:t>
        </w:r>
      </w:ins>
      <w:r w:rsidRPr="00883971">
        <w:t>3 Traffic Organization Service (TOS)</w:t>
      </w:r>
      <w:bookmarkEnd w:id="101"/>
      <w:ins w:id="103" w:author="Administrator" w:date="2017-03-15T08:50:00Z">
        <w:r w:rsidR="00E5622D">
          <w:t xml:space="preserve"> </w:t>
        </w:r>
        <w:r w:rsidR="00E5622D" w:rsidRPr="00E5622D">
          <w:rPr>
            <w:highlight w:val="yellow"/>
          </w:rPr>
          <w:t xml:space="preserve">[VTS COMMITTEE] </w:t>
        </w:r>
      </w:ins>
      <w:ins w:id="104" w:author="Administrator" w:date="2017-03-15T08:51:00Z">
        <w:r w:rsidR="00E5622D">
          <w:rPr>
            <w:highlight w:val="yellow"/>
          </w:rPr>
          <w:t>+</w:t>
        </w:r>
      </w:ins>
      <w:ins w:id="105" w:author="Administrator" w:date="2017-03-15T08:52:00Z">
        <w:r w:rsidR="00E5622D">
          <w:rPr>
            <w:highlight w:val="yellow"/>
          </w:rPr>
          <w:t>SINGAPORE</w:t>
        </w:r>
      </w:ins>
      <w:ins w:id="106" w:author="Administrator" w:date="2017-03-15T08:50:00Z">
        <w:r w:rsidR="00E5622D" w:rsidRPr="00E5622D">
          <w:rPr>
            <w:highlight w:val="yellow"/>
          </w:rPr>
          <w:t>+ Canada</w:t>
        </w:r>
      </w:ins>
      <w:ins w:id="107" w:author="Administrator" w:date="2017-03-15T10:09:00Z">
        <w:r w:rsidR="00AA76BC">
          <w:t>+NL</w:t>
        </w:r>
      </w:ins>
    </w:p>
    <w:p w14:paraId="19DA3E6B" w14:textId="77777777" w:rsidR="004439B4" w:rsidRPr="00883971" w:rsidRDefault="004439B4" w:rsidP="004439B4">
      <w:pPr>
        <w:pStyle w:val="Heading2separationline"/>
      </w:pPr>
    </w:p>
    <w:p w14:paraId="2DC6E5BC" w14:textId="649940FD" w:rsidR="00D02942" w:rsidRPr="00883971" w:rsidRDefault="00D02942" w:rsidP="004439B4">
      <w:pPr>
        <w:pStyle w:val="Heading3"/>
      </w:pPr>
      <w:bookmarkStart w:id="108" w:name="_Toc450465961"/>
      <w:r w:rsidRPr="00883971">
        <w:t>Definition</w:t>
      </w:r>
      <w:bookmarkEnd w:id="108"/>
    </w:p>
    <w:p w14:paraId="42682754" w14:textId="520A4779" w:rsidR="00D02942" w:rsidRPr="00883971" w:rsidRDefault="00D02942" w:rsidP="00D02942">
      <w:pPr>
        <w:pStyle w:val="BodyText"/>
      </w:pPr>
      <w:r w:rsidRPr="00883971">
        <w:t xml:space="preserve">The TOS is defined by IMO as </w:t>
      </w:r>
      <w:r w:rsidR="007B7C55">
        <w:t>“</w:t>
      </w:r>
      <w:r w:rsidRPr="00883971">
        <w:t>a service to prevent the development of dangerous maritime traffic situations and to provide for the safe and efficient movement of vessel traffic within the VTS area</w:t>
      </w:r>
      <w:r w:rsidR="007B7C55">
        <w:t>”</w:t>
      </w:r>
      <w:r w:rsidRPr="00883971">
        <w:t xml:space="preserve"> (</w:t>
      </w:r>
      <w:r w:rsidR="007B7C55">
        <w:t xml:space="preserve">IMO </w:t>
      </w:r>
      <w:proofErr w:type="gramStart"/>
      <w:r w:rsidRPr="00883971">
        <w:t>Res.A857(</w:t>
      </w:r>
      <w:proofErr w:type="gramEnd"/>
      <w:r w:rsidRPr="00883971">
        <w:t>20)).</w:t>
      </w:r>
    </w:p>
    <w:p w14:paraId="30B986AD" w14:textId="77777777" w:rsidR="00D02942" w:rsidRPr="00883971" w:rsidRDefault="00D02942" w:rsidP="00D02942">
      <w:pPr>
        <w:pStyle w:val="BodyText"/>
      </w:pPr>
      <w:r w:rsidRPr="00883971">
        <w:lastRenderedPageBreak/>
        <w:t>The purpose of the TOS is to prevent hazardous situations from developing and to ensure safe and efficient navigation through the VTS area.</w:t>
      </w:r>
    </w:p>
    <w:p w14:paraId="5870676C" w14:textId="761A984B" w:rsidR="00D02942" w:rsidRPr="00883971" w:rsidRDefault="00D02942" w:rsidP="00D02942">
      <w:pPr>
        <w:pStyle w:val="BodyText"/>
      </w:pPr>
      <w:r w:rsidRPr="00883971">
        <w:t xml:space="preserve">TOS </w:t>
      </w:r>
      <w:proofErr w:type="gramStart"/>
      <w:r w:rsidRPr="00883971">
        <w:t>should be provided</w:t>
      </w:r>
      <w:proofErr w:type="gramEnd"/>
      <w:r w:rsidRPr="00883971">
        <w:t xml:space="preserve"> when the VTS is authorized to </w:t>
      </w:r>
      <w:r w:rsidR="000D6A8A" w:rsidRPr="00883971">
        <w:t>provide services, such as when:</w:t>
      </w:r>
    </w:p>
    <w:p w14:paraId="6B3C8C7F" w14:textId="3ECB40FA" w:rsidR="00D02942" w:rsidRPr="00883971" w:rsidRDefault="00D02942" w:rsidP="004439B4">
      <w:pPr>
        <w:pStyle w:val="Bullet1"/>
      </w:pPr>
      <w:r w:rsidRPr="00883971">
        <w:t>vessel movements need to be planned or prioritized to prevent cong</w:t>
      </w:r>
      <w:r w:rsidR="004439B4" w:rsidRPr="00883971">
        <w:t>estion or dangerous situations;</w:t>
      </w:r>
    </w:p>
    <w:p w14:paraId="0CE6E46B" w14:textId="0D0918C4" w:rsidR="00D02942" w:rsidRPr="00883971" w:rsidRDefault="00D02942" w:rsidP="004439B4">
      <w:pPr>
        <w:pStyle w:val="Bullet1"/>
      </w:pPr>
      <w:r w:rsidRPr="00883971">
        <w:t>special transports or vessels with hazardous or polluting cargo may affect the flow of other tr</w:t>
      </w:r>
      <w:r w:rsidR="004439B4" w:rsidRPr="00883971">
        <w:t>affic and need to be organized;</w:t>
      </w:r>
    </w:p>
    <w:p w14:paraId="10D58F27" w14:textId="10E09EF1" w:rsidR="00D02942" w:rsidRPr="00883971" w:rsidRDefault="00D02942" w:rsidP="004439B4">
      <w:pPr>
        <w:pStyle w:val="Bullet1"/>
      </w:pPr>
      <w:r w:rsidRPr="00883971">
        <w:t>an operating system of traffic clearances or sailing plans,</w:t>
      </w:r>
      <w:r w:rsidR="004439B4" w:rsidRPr="00883971">
        <w:t xml:space="preserve"> or both, has been established;</w:t>
      </w:r>
    </w:p>
    <w:p w14:paraId="6BE17A12" w14:textId="31A3DB49" w:rsidR="00D02942" w:rsidRPr="00883971" w:rsidRDefault="00D02942" w:rsidP="004439B4">
      <w:pPr>
        <w:pStyle w:val="Bullet1"/>
      </w:pPr>
      <w:r w:rsidRPr="00883971">
        <w:t xml:space="preserve">the allocation </w:t>
      </w:r>
      <w:r w:rsidR="004439B4" w:rsidRPr="00883971">
        <w:t>of space needs to be organized;</w:t>
      </w:r>
    </w:p>
    <w:p w14:paraId="4414F981" w14:textId="5061C37E" w:rsidR="00D02942" w:rsidRPr="00883971" w:rsidRDefault="00D02942" w:rsidP="004439B4">
      <w:pPr>
        <w:pStyle w:val="Bullet1"/>
      </w:pPr>
      <w:r w:rsidRPr="00883971">
        <w:t>mandatory reporting of movements in the</w:t>
      </w:r>
      <w:r w:rsidR="004439B4" w:rsidRPr="00883971">
        <w:t xml:space="preserve"> VTS area has been established;</w:t>
      </w:r>
    </w:p>
    <w:p w14:paraId="73B4922B" w14:textId="72BBDBFB" w:rsidR="00D02942" w:rsidRPr="00883971" w:rsidRDefault="00D02942" w:rsidP="004439B4">
      <w:pPr>
        <w:pStyle w:val="Bullet1"/>
      </w:pPr>
      <w:r w:rsidRPr="00883971">
        <w:t>spe</w:t>
      </w:r>
      <w:r w:rsidR="004439B4" w:rsidRPr="00883971">
        <w:t>cial routes should be followed;</w:t>
      </w:r>
    </w:p>
    <w:p w14:paraId="71586052" w14:textId="278B0B4A" w:rsidR="00D02942" w:rsidRPr="00883971" w:rsidRDefault="00D02942" w:rsidP="004439B4">
      <w:pPr>
        <w:pStyle w:val="Bullet1"/>
      </w:pPr>
      <w:r w:rsidRPr="00883971">
        <w:t>s</w:t>
      </w:r>
      <w:r w:rsidR="004439B4" w:rsidRPr="00883971">
        <w:t>peed limits should be observed;</w:t>
      </w:r>
    </w:p>
    <w:p w14:paraId="66742EC9" w14:textId="6341FD60" w:rsidR="00D02942" w:rsidRPr="00883971" w:rsidRDefault="00D02942" w:rsidP="004439B4">
      <w:pPr>
        <w:pStyle w:val="Bullet1"/>
      </w:pPr>
      <w:r w:rsidRPr="00883971">
        <w:t>the VTS observes a developing situation and deems it necessary to interact</w:t>
      </w:r>
      <w:r w:rsidR="004439B4" w:rsidRPr="00883971">
        <w:t xml:space="preserve"> and coordinate vessel traffic;</w:t>
      </w:r>
    </w:p>
    <w:p w14:paraId="1233BEBF" w14:textId="6CC39EA7" w:rsidR="00D02942" w:rsidRPr="00883971" w:rsidRDefault="00D02942" w:rsidP="004439B4">
      <w:pPr>
        <w:pStyle w:val="Bullet1"/>
      </w:pPr>
      <w:proofErr w:type="gramStart"/>
      <w:r w:rsidRPr="00883971">
        <w:t>nautical</w:t>
      </w:r>
      <w:proofErr w:type="gramEnd"/>
      <w:r w:rsidRPr="00883971">
        <w:t xml:space="preserve"> activities (e.g. sailing regattas) or marine works in-progress (such as dredging or submarine cable-laying) may interfere wi</w:t>
      </w:r>
      <w:r w:rsidR="004439B4" w:rsidRPr="00883971">
        <w:t>th the flow of vessel movement.</w:t>
      </w:r>
    </w:p>
    <w:p w14:paraId="6629642D" w14:textId="27AA61A2" w:rsidR="00D02942" w:rsidRPr="00883971" w:rsidRDefault="00D02942" w:rsidP="004439B4">
      <w:pPr>
        <w:pStyle w:val="Heading3"/>
      </w:pPr>
      <w:bookmarkStart w:id="109" w:name="_Toc450465962"/>
      <w:r w:rsidRPr="00883971">
        <w:t>Scope</w:t>
      </w:r>
      <w:bookmarkEnd w:id="109"/>
    </w:p>
    <w:p w14:paraId="70EBFF6E" w14:textId="77777777" w:rsidR="004439B4" w:rsidRPr="00883971" w:rsidRDefault="004439B4" w:rsidP="004439B4">
      <w:pPr>
        <w:pStyle w:val="BodyText"/>
      </w:pPr>
    </w:p>
    <w:p w14:paraId="5CF4F46D" w14:textId="4E704C28" w:rsidR="00D02942" w:rsidRPr="00883971" w:rsidRDefault="00D02942" w:rsidP="004439B4">
      <w:pPr>
        <w:pStyle w:val="Heading3"/>
      </w:pPr>
      <w:bookmarkStart w:id="110" w:name="_Toc450465963"/>
      <w:r w:rsidRPr="00883971">
        <w:t>Objective</w:t>
      </w:r>
      <w:bookmarkEnd w:id="110"/>
    </w:p>
    <w:p w14:paraId="28B3089D" w14:textId="77777777" w:rsidR="004439B4" w:rsidRPr="00883971" w:rsidRDefault="004439B4" w:rsidP="004439B4">
      <w:pPr>
        <w:pStyle w:val="BodyText"/>
      </w:pPr>
    </w:p>
    <w:p w14:paraId="3C51F0E2" w14:textId="45267F3C" w:rsidR="00D02942" w:rsidRPr="00883971" w:rsidRDefault="00D02942" w:rsidP="004439B4">
      <w:pPr>
        <w:pStyle w:val="Heading3"/>
      </w:pPr>
      <w:bookmarkStart w:id="111" w:name="_Toc450465964"/>
      <w:r w:rsidRPr="00883971">
        <w:t>User requirements</w:t>
      </w:r>
      <w:bookmarkEnd w:id="111"/>
    </w:p>
    <w:p w14:paraId="55D5CED7" w14:textId="77777777" w:rsidR="00D02942" w:rsidRPr="00883971" w:rsidRDefault="00D02942" w:rsidP="00D02942">
      <w:pPr>
        <w:pStyle w:val="BodyText"/>
      </w:pPr>
    </w:p>
    <w:p w14:paraId="066CFC7B" w14:textId="1B1B1D85" w:rsidR="00D02942" w:rsidRPr="00883971" w:rsidRDefault="00D02942" w:rsidP="00FF4DF0">
      <w:pPr>
        <w:pStyle w:val="Heading2"/>
      </w:pPr>
      <w:bookmarkStart w:id="112" w:name="_Toc450465965"/>
      <w:r w:rsidRPr="00883971">
        <w:t>MS</w:t>
      </w:r>
      <w:ins w:id="113" w:author="Administrator" w:date="2017-03-14T15:10:00Z">
        <w:r w:rsidR="00BD520C">
          <w:t xml:space="preserve">P </w:t>
        </w:r>
      </w:ins>
      <w:r w:rsidRPr="00883971">
        <w:t>4 Local Port Service (LPS)</w:t>
      </w:r>
      <w:bookmarkEnd w:id="112"/>
      <w:ins w:id="114" w:author="Administrator" w:date="2017-03-15T08:53:00Z">
        <w:r w:rsidR="00235819">
          <w:t xml:space="preserve"> </w:t>
        </w:r>
      </w:ins>
      <w:ins w:id="115" w:author="Administrator" w:date="2017-03-15T08:55:00Z">
        <w:r w:rsidR="00235819">
          <w:t>[</w:t>
        </w:r>
        <w:r w:rsidR="00235819" w:rsidRPr="00235819">
          <w:rPr>
            <w:highlight w:val="yellow"/>
          </w:rPr>
          <w:t>M BErgmann</w:t>
        </w:r>
        <w:proofErr w:type="gramStart"/>
        <w:r w:rsidR="00235819" w:rsidRPr="00235819">
          <w:rPr>
            <w:highlight w:val="yellow"/>
          </w:rPr>
          <w:t>]</w:t>
        </w:r>
      </w:ins>
      <w:ins w:id="116" w:author="Administrator" w:date="2017-03-15T08:56:00Z">
        <w:r w:rsidR="00235819" w:rsidRPr="00235819">
          <w:rPr>
            <w:highlight w:val="yellow"/>
          </w:rPr>
          <w:t>+</w:t>
        </w:r>
        <w:proofErr w:type="gramEnd"/>
        <w:r w:rsidR="00235819" w:rsidRPr="00235819">
          <w:rPr>
            <w:highlight w:val="yellow"/>
          </w:rPr>
          <w:t>s KOREA+S</w:t>
        </w:r>
      </w:ins>
      <w:ins w:id="117" w:author="Administrator" w:date="2017-03-15T08:57:00Z">
        <w:r w:rsidR="00235819" w:rsidRPr="00235819">
          <w:rPr>
            <w:highlight w:val="yellow"/>
          </w:rPr>
          <w:t>weden+singapore</w:t>
        </w:r>
      </w:ins>
      <w:ins w:id="118" w:author="Administrator" w:date="2017-03-15T10:09:00Z">
        <w:r w:rsidR="00AA76BC" w:rsidRPr="00AA76BC">
          <w:rPr>
            <w:highlight w:val="yellow"/>
          </w:rPr>
          <w:t>+IHMA</w:t>
        </w:r>
      </w:ins>
    </w:p>
    <w:p w14:paraId="720B4580" w14:textId="77777777" w:rsidR="004439B4" w:rsidRPr="00883971" w:rsidRDefault="004439B4" w:rsidP="004439B4">
      <w:pPr>
        <w:pStyle w:val="Heading2separationline"/>
      </w:pPr>
    </w:p>
    <w:p w14:paraId="1E1E9D27" w14:textId="35762E52" w:rsidR="00D02942" w:rsidRPr="00883971" w:rsidRDefault="00D02942" w:rsidP="004439B4">
      <w:pPr>
        <w:pStyle w:val="Heading3"/>
      </w:pPr>
      <w:bookmarkStart w:id="119" w:name="_Toc450465966"/>
      <w:r w:rsidRPr="00883971">
        <w:t>Definition</w:t>
      </w:r>
      <w:bookmarkEnd w:id="119"/>
    </w:p>
    <w:p w14:paraId="177FA9ED" w14:textId="38335E71" w:rsidR="00D02942" w:rsidRPr="00883971" w:rsidRDefault="00D02942" w:rsidP="00D02942">
      <w:pPr>
        <w:pStyle w:val="BodyText"/>
      </w:pPr>
      <w:r w:rsidRPr="00883971">
        <w:t xml:space="preserve">LPS is applicable to those ports where it </w:t>
      </w:r>
      <w:proofErr w:type="gramStart"/>
      <w:r w:rsidRPr="00883971">
        <w:t>has been assessed</w:t>
      </w:r>
      <w:proofErr w:type="gramEnd"/>
      <w:r w:rsidRPr="00883971">
        <w:t xml:space="preserve"> that a VTS, as described above,</w:t>
      </w:r>
      <w:r w:rsidR="004439B4" w:rsidRPr="00883971">
        <w:t xml:space="preserve"> is excessive or inappropriate.</w:t>
      </w:r>
    </w:p>
    <w:p w14:paraId="17A6AAE3" w14:textId="0B88DF40" w:rsidR="00D02942" w:rsidRPr="00883971" w:rsidRDefault="00D02942" w:rsidP="00D02942">
      <w:pPr>
        <w:pStyle w:val="BodyText"/>
      </w:pPr>
      <w:r w:rsidRPr="00883971">
        <w:t xml:space="preserve">The main difference arising from the provision of LPS is that it does not interact with traffic, nor is it required to have the ability and/or the resources to respond to developing traffic situations and there is no requirement for a vessel traffic image </w:t>
      </w:r>
      <w:r w:rsidR="004439B4" w:rsidRPr="00883971">
        <w:t xml:space="preserve">to </w:t>
      </w:r>
      <w:proofErr w:type="gramStart"/>
      <w:r w:rsidR="004439B4" w:rsidRPr="00883971">
        <w:t>be maintained</w:t>
      </w:r>
      <w:proofErr w:type="gramEnd"/>
      <w:r w:rsidR="004439B4" w:rsidRPr="00883971">
        <w:t>.</w:t>
      </w:r>
    </w:p>
    <w:p w14:paraId="6FF68C5F" w14:textId="7468A70C" w:rsidR="00D02942" w:rsidRPr="00883971" w:rsidRDefault="00D02942" w:rsidP="00D02942">
      <w:pPr>
        <w:pStyle w:val="BodyText"/>
      </w:pPr>
      <w:r w:rsidRPr="00883971">
        <w:t xml:space="preserve">Provision of LPS </w:t>
      </w:r>
      <w:proofErr w:type="gramStart"/>
      <w:r w:rsidRPr="00883971">
        <w:t>is designed</w:t>
      </w:r>
      <w:proofErr w:type="gramEnd"/>
      <w:r w:rsidRPr="00883971">
        <w:t xml:space="preserve"> to improve port safety and co-ordination of port services within the port community by dissemination of port information to vessels and berth or terminal operators.</w:t>
      </w:r>
      <w:r w:rsidR="000D6A8A" w:rsidRPr="00883971">
        <w:t xml:space="preserve"> </w:t>
      </w:r>
      <w:r w:rsidRPr="00883971">
        <w:t xml:space="preserve"> It is mainly concerned with the management of the port, by the supply of information on berth and port conditions. </w:t>
      </w:r>
      <w:r w:rsidR="000D6A8A" w:rsidRPr="00883971">
        <w:t xml:space="preserve"> </w:t>
      </w:r>
      <w:r w:rsidRPr="00883971">
        <w:t xml:space="preserve">Provision of LPS can also act as a medium for liaison between vessels and allied services, as well as providing a basis for implementing port emergency plans. </w:t>
      </w:r>
      <w:r w:rsidR="000D6A8A" w:rsidRPr="00883971">
        <w:t xml:space="preserve"> </w:t>
      </w:r>
      <w:r w:rsidRPr="00883971">
        <w:t>Examples of LPS may include:</w:t>
      </w:r>
    </w:p>
    <w:p w14:paraId="60740468" w14:textId="0B5FE266" w:rsidR="00D02942" w:rsidRPr="00883971" w:rsidRDefault="004439B4" w:rsidP="004439B4">
      <w:pPr>
        <w:pStyle w:val="Bullet1"/>
      </w:pPr>
      <w:r w:rsidRPr="00883971">
        <w:t>berthing information;</w:t>
      </w:r>
    </w:p>
    <w:p w14:paraId="5DD9F933" w14:textId="6F88EB96" w:rsidR="00D02942" w:rsidRPr="00883971" w:rsidRDefault="004439B4" w:rsidP="004439B4">
      <w:pPr>
        <w:pStyle w:val="Bullet1"/>
      </w:pPr>
      <w:r w:rsidRPr="00883971">
        <w:t>availability of port services;</w:t>
      </w:r>
    </w:p>
    <w:p w14:paraId="0E39F731" w14:textId="383792A3" w:rsidR="00D02942" w:rsidRPr="00883971" w:rsidRDefault="004439B4" w:rsidP="004439B4">
      <w:pPr>
        <w:pStyle w:val="Bullet1"/>
      </w:pPr>
      <w:r w:rsidRPr="00883971">
        <w:t>shipping schedules;</w:t>
      </w:r>
    </w:p>
    <w:p w14:paraId="60CCC839" w14:textId="15D7B70F" w:rsidR="00D02942" w:rsidRPr="00883971" w:rsidRDefault="00D02942" w:rsidP="004439B4">
      <w:pPr>
        <w:pStyle w:val="Bullet1"/>
      </w:pPr>
      <w:proofErr w:type="gramStart"/>
      <w:r w:rsidRPr="00883971">
        <w:t>meteor</w:t>
      </w:r>
      <w:r w:rsidR="004439B4" w:rsidRPr="00883971">
        <w:t>ological</w:t>
      </w:r>
      <w:proofErr w:type="gramEnd"/>
      <w:r w:rsidR="004439B4" w:rsidRPr="00883971">
        <w:t xml:space="preserve"> and hydrological data.</w:t>
      </w:r>
    </w:p>
    <w:p w14:paraId="2B2A201B" w14:textId="0F966D54" w:rsidR="00D02942" w:rsidRPr="00883971" w:rsidRDefault="00D02942" w:rsidP="004439B4">
      <w:pPr>
        <w:pStyle w:val="Heading3"/>
      </w:pPr>
      <w:bookmarkStart w:id="120" w:name="_Toc450465967"/>
      <w:r w:rsidRPr="00883971">
        <w:lastRenderedPageBreak/>
        <w:t>Scope</w:t>
      </w:r>
      <w:bookmarkEnd w:id="120"/>
    </w:p>
    <w:p w14:paraId="45F3079B" w14:textId="77777777" w:rsidR="004439B4" w:rsidRPr="00883971" w:rsidRDefault="004439B4" w:rsidP="004439B4">
      <w:pPr>
        <w:pStyle w:val="BodyText"/>
      </w:pPr>
    </w:p>
    <w:p w14:paraId="0A1E66C8" w14:textId="18ECEFCF" w:rsidR="00D02942" w:rsidRPr="00883971" w:rsidRDefault="00D02942" w:rsidP="004439B4">
      <w:pPr>
        <w:pStyle w:val="Heading3"/>
      </w:pPr>
      <w:bookmarkStart w:id="121" w:name="_Toc450465968"/>
      <w:r w:rsidRPr="00883971">
        <w:t>Objective</w:t>
      </w:r>
      <w:bookmarkEnd w:id="121"/>
    </w:p>
    <w:p w14:paraId="1777AD3D" w14:textId="77777777" w:rsidR="004439B4" w:rsidRPr="00883971" w:rsidRDefault="004439B4" w:rsidP="004439B4">
      <w:pPr>
        <w:pStyle w:val="BodyText"/>
      </w:pPr>
    </w:p>
    <w:p w14:paraId="4B59B842" w14:textId="54B885D4" w:rsidR="00D02942" w:rsidRPr="00883971" w:rsidRDefault="00D02942" w:rsidP="004439B4">
      <w:pPr>
        <w:pStyle w:val="Heading3"/>
      </w:pPr>
      <w:bookmarkStart w:id="122" w:name="_Toc450465969"/>
      <w:r w:rsidRPr="00883971">
        <w:t>User requirements</w:t>
      </w:r>
      <w:bookmarkEnd w:id="122"/>
    </w:p>
    <w:p w14:paraId="4BFE9F42" w14:textId="77777777" w:rsidR="00D02942" w:rsidRPr="00883971" w:rsidRDefault="00D02942" w:rsidP="00D02942">
      <w:pPr>
        <w:pStyle w:val="BodyText"/>
      </w:pPr>
    </w:p>
    <w:p w14:paraId="17EA9933" w14:textId="2D662331" w:rsidR="00D02942" w:rsidRPr="00883971" w:rsidRDefault="00D02942" w:rsidP="00FF4DF0">
      <w:pPr>
        <w:pStyle w:val="Heading2"/>
      </w:pPr>
      <w:bookmarkStart w:id="123" w:name="_Toc450465970"/>
      <w:r w:rsidRPr="00883971">
        <w:t>MS</w:t>
      </w:r>
      <w:ins w:id="124" w:author="Administrator" w:date="2017-03-14T15:10:00Z">
        <w:r w:rsidR="00BD520C">
          <w:t>P</w:t>
        </w:r>
      </w:ins>
      <w:r w:rsidRPr="00883971">
        <w:t xml:space="preserve"> 5 Maritime Safety Information service (MSI)</w:t>
      </w:r>
      <w:bookmarkEnd w:id="123"/>
      <w:ins w:id="125" w:author="Administrator" w:date="2017-03-15T09:00:00Z">
        <w:r w:rsidR="00235819">
          <w:t xml:space="preserve"> </w:t>
        </w:r>
        <w:r w:rsidR="00235819" w:rsidRPr="00235819">
          <w:rPr>
            <w:highlight w:val="yellow"/>
          </w:rPr>
          <w:t>[IHO</w:t>
        </w:r>
        <w:proofErr w:type="gramStart"/>
        <w:r w:rsidR="00235819" w:rsidRPr="00235819">
          <w:rPr>
            <w:highlight w:val="yellow"/>
          </w:rPr>
          <w:t>]</w:t>
        </w:r>
      </w:ins>
      <w:ins w:id="126" w:author="Administrator" w:date="2017-03-15T09:01:00Z">
        <w:r w:rsidR="00235819">
          <w:t>+</w:t>
        </w:r>
        <w:proofErr w:type="gramEnd"/>
        <w:r w:rsidR="00235819">
          <w:t>NORWAY+</w:t>
        </w:r>
      </w:ins>
      <w:ins w:id="127" w:author="Administrator" w:date="2017-03-15T09:02:00Z">
        <w:r w:rsidR="00235819">
          <w:t>CHRISTENSEN</w:t>
        </w:r>
      </w:ins>
      <w:ins w:id="128" w:author="Administrator" w:date="2017-03-15T09:01:00Z">
        <w:r w:rsidR="00235819">
          <w:t>+CANADA</w:t>
        </w:r>
      </w:ins>
      <w:ins w:id="129" w:author="Administrator" w:date="2017-03-15T09:03:00Z">
        <w:r w:rsidR="00FF4DF0">
          <w:t>+KRISO</w:t>
        </w:r>
      </w:ins>
    </w:p>
    <w:p w14:paraId="0A4F5328" w14:textId="77777777" w:rsidR="004439B4" w:rsidRPr="00883971" w:rsidRDefault="004439B4" w:rsidP="004439B4">
      <w:pPr>
        <w:pStyle w:val="Heading2separationline"/>
      </w:pPr>
    </w:p>
    <w:p w14:paraId="1E03EA3C" w14:textId="2035ED77" w:rsidR="00D02942" w:rsidRPr="00883971" w:rsidRDefault="00D02942" w:rsidP="004439B4">
      <w:pPr>
        <w:pStyle w:val="Heading3"/>
      </w:pPr>
      <w:bookmarkStart w:id="130" w:name="_Toc450465971"/>
      <w:r w:rsidRPr="00883971">
        <w:t>Definition</w:t>
      </w:r>
      <w:bookmarkEnd w:id="130"/>
    </w:p>
    <w:p w14:paraId="173DCCD3" w14:textId="16D84494" w:rsidR="00D02942" w:rsidRPr="00BD520C" w:rsidRDefault="00D02942" w:rsidP="00D02942">
      <w:pPr>
        <w:pStyle w:val="BodyText"/>
        <w:rPr>
          <w:highlight w:val="yellow"/>
        </w:rPr>
      </w:pPr>
      <w:r w:rsidRPr="00BD520C">
        <w:rPr>
          <w:highlight w:val="yellow"/>
        </w:rPr>
        <w:t xml:space="preserve">The Global Maritime Distress and Safety System (GMDSS) as described in SOLAS Chapter IV </w:t>
      </w:r>
      <w:proofErr w:type="gramStart"/>
      <w:r w:rsidRPr="00BD520C">
        <w:rPr>
          <w:highlight w:val="yellow"/>
        </w:rPr>
        <w:t>defines</w:t>
      </w:r>
      <w:proofErr w:type="gramEnd"/>
      <w:r w:rsidRPr="00BD520C">
        <w:rPr>
          <w:highlight w:val="yellow"/>
        </w:rPr>
        <w:t xml:space="preserve"> the seventh functional requirement as: </w:t>
      </w:r>
      <w:r w:rsidR="004439B4" w:rsidRPr="00BD520C">
        <w:rPr>
          <w:highlight w:val="yellow"/>
        </w:rPr>
        <w:t>'</w:t>
      </w:r>
      <w:r w:rsidRPr="00BD520C">
        <w:rPr>
          <w:highlight w:val="yellow"/>
        </w:rPr>
        <w:t>Every ship, while at sea, shall be capable of transmitting and receivin</w:t>
      </w:r>
      <w:r w:rsidR="004439B4" w:rsidRPr="00BD520C">
        <w:rPr>
          <w:highlight w:val="yellow"/>
        </w:rPr>
        <w:t>g maritime safety information'.</w:t>
      </w:r>
    </w:p>
    <w:p w14:paraId="38E78A01" w14:textId="1E78A324" w:rsidR="00D02942" w:rsidRPr="00BD520C" w:rsidRDefault="00D02942" w:rsidP="004439B4">
      <w:pPr>
        <w:pStyle w:val="BodyText"/>
        <w:rPr>
          <w:highlight w:val="yellow"/>
        </w:rPr>
      </w:pPr>
      <w:r w:rsidRPr="00BD520C">
        <w:rPr>
          <w:highlight w:val="yellow"/>
        </w:rPr>
        <w:t xml:space="preserve">The MSI service is an internationally co-ordinated network of broadcasts of Maritime Safety Information from official </w:t>
      </w:r>
      <w:r w:rsidR="004439B4" w:rsidRPr="00BD520C">
        <w:rPr>
          <w:highlight w:val="yellow"/>
        </w:rPr>
        <w:t>information providers, such as:</w:t>
      </w:r>
    </w:p>
    <w:p w14:paraId="25A6098E" w14:textId="3AC10758" w:rsidR="00D02942" w:rsidRPr="00BD520C" w:rsidRDefault="00D02942" w:rsidP="004439B4">
      <w:pPr>
        <w:pStyle w:val="Bullet1"/>
        <w:rPr>
          <w:highlight w:val="yellow"/>
        </w:rPr>
      </w:pPr>
      <w:r w:rsidRPr="00BD520C">
        <w:rPr>
          <w:highlight w:val="yellow"/>
        </w:rPr>
        <w:t>National Hydrographic Offices, for navigational warn</w:t>
      </w:r>
      <w:r w:rsidR="004439B4" w:rsidRPr="00BD520C">
        <w:rPr>
          <w:highlight w:val="yellow"/>
        </w:rPr>
        <w:t>ings and chart correction data;</w:t>
      </w:r>
    </w:p>
    <w:p w14:paraId="6DC9411C" w14:textId="2D26A115" w:rsidR="00D02942" w:rsidRPr="00BD520C" w:rsidRDefault="00D02942" w:rsidP="004439B4">
      <w:pPr>
        <w:pStyle w:val="Bullet1"/>
        <w:rPr>
          <w:highlight w:val="yellow"/>
        </w:rPr>
      </w:pPr>
      <w:r w:rsidRPr="00BD520C">
        <w:rPr>
          <w:highlight w:val="yellow"/>
        </w:rPr>
        <w:t>National Meteorological Offices, for we</w:t>
      </w:r>
      <w:r w:rsidR="004439B4" w:rsidRPr="00BD520C">
        <w:rPr>
          <w:highlight w:val="yellow"/>
        </w:rPr>
        <w:t>ather warnings and forecasts;</w:t>
      </w:r>
    </w:p>
    <w:p w14:paraId="5CD3B5AC" w14:textId="620ED1E9" w:rsidR="00D02942" w:rsidRPr="00BD520C" w:rsidRDefault="00D02942" w:rsidP="004439B4">
      <w:pPr>
        <w:pStyle w:val="Bullet1"/>
        <w:rPr>
          <w:highlight w:val="yellow"/>
        </w:rPr>
      </w:pPr>
      <w:r w:rsidRPr="00BD520C">
        <w:rPr>
          <w:highlight w:val="yellow"/>
        </w:rPr>
        <w:t>Rescue Co-ordination Centres (RCCs), for</w:t>
      </w:r>
      <w:r w:rsidR="004439B4" w:rsidRPr="00BD520C">
        <w:rPr>
          <w:highlight w:val="yellow"/>
        </w:rPr>
        <w:t xml:space="preserve"> shore-to-ship distress alerts;</w:t>
      </w:r>
    </w:p>
    <w:p w14:paraId="40ED73E8" w14:textId="46A33FE2" w:rsidR="00D02942" w:rsidRPr="00BD520C" w:rsidRDefault="00D02942" w:rsidP="004439B4">
      <w:pPr>
        <w:pStyle w:val="Bullet1"/>
        <w:rPr>
          <w:highlight w:val="yellow"/>
        </w:rPr>
      </w:pPr>
      <w:proofErr w:type="gramStart"/>
      <w:r w:rsidRPr="00BD520C">
        <w:rPr>
          <w:highlight w:val="yellow"/>
        </w:rPr>
        <w:t>The International Ice P</w:t>
      </w:r>
      <w:r w:rsidR="004439B4" w:rsidRPr="00BD520C">
        <w:rPr>
          <w:highlight w:val="yellow"/>
        </w:rPr>
        <w:t>atrol, for Oceanic ice hazards.</w:t>
      </w:r>
      <w:proofErr w:type="gramEnd"/>
      <w:ins w:id="131" w:author="Administrator" w:date="2017-03-14T15:12:00Z">
        <w:r w:rsidR="00BD520C">
          <w:rPr>
            <w:highlight w:val="yellow"/>
          </w:rPr>
          <w:t xml:space="preserve"> To be amended by IHO</w:t>
        </w:r>
      </w:ins>
    </w:p>
    <w:p w14:paraId="70845EC0" w14:textId="57FC96E4" w:rsidR="00D02942" w:rsidRPr="00883971" w:rsidRDefault="004439B4" w:rsidP="004439B4">
      <w:pPr>
        <w:pStyle w:val="Heading3"/>
      </w:pPr>
      <w:bookmarkStart w:id="132" w:name="_Toc450465972"/>
      <w:r w:rsidRPr="00883971">
        <w:t>S</w:t>
      </w:r>
      <w:r w:rsidR="00D02942" w:rsidRPr="00883971">
        <w:t>cope</w:t>
      </w:r>
      <w:bookmarkEnd w:id="132"/>
    </w:p>
    <w:p w14:paraId="53711F62" w14:textId="77777777" w:rsidR="004439B4" w:rsidRPr="00883971" w:rsidRDefault="004439B4" w:rsidP="004439B4">
      <w:pPr>
        <w:pStyle w:val="BodyText"/>
      </w:pPr>
    </w:p>
    <w:p w14:paraId="2133D2EE" w14:textId="10359FF8" w:rsidR="00D02942" w:rsidRPr="00883971" w:rsidRDefault="00D02942" w:rsidP="004439B4">
      <w:pPr>
        <w:pStyle w:val="Heading3"/>
      </w:pPr>
      <w:bookmarkStart w:id="133" w:name="_Toc450465973"/>
      <w:r w:rsidRPr="00883971">
        <w:t>Objective</w:t>
      </w:r>
      <w:bookmarkEnd w:id="133"/>
    </w:p>
    <w:p w14:paraId="35CDE039" w14:textId="77777777" w:rsidR="004439B4" w:rsidRPr="00883971" w:rsidRDefault="004439B4" w:rsidP="004439B4">
      <w:pPr>
        <w:pStyle w:val="BodyText"/>
      </w:pPr>
    </w:p>
    <w:p w14:paraId="5C2FAC95" w14:textId="74469939" w:rsidR="00D02942" w:rsidRPr="00883971" w:rsidRDefault="00D02942" w:rsidP="004439B4">
      <w:pPr>
        <w:pStyle w:val="Heading3"/>
      </w:pPr>
      <w:bookmarkStart w:id="134" w:name="_Toc450465974"/>
      <w:r w:rsidRPr="00883971">
        <w:t>User requirements</w:t>
      </w:r>
      <w:bookmarkEnd w:id="134"/>
    </w:p>
    <w:p w14:paraId="2BFCABD8" w14:textId="77777777" w:rsidR="00D02942" w:rsidRPr="00883971" w:rsidRDefault="00D02942" w:rsidP="00D02942">
      <w:pPr>
        <w:pStyle w:val="BodyText"/>
      </w:pPr>
    </w:p>
    <w:p w14:paraId="559A6FDC" w14:textId="61D8E3C2" w:rsidR="00D02942" w:rsidRPr="00FF4DF0" w:rsidRDefault="00D02942" w:rsidP="00FF4DF0">
      <w:pPr>
        <w:pStyle w:val="Heading2"/>
      </w:pPr>
      <w:bookmarkStart w:id="135" w:name="_Toc450465975"/>
      <w:r w:rsidRPr="00883971">
        <w:t>MS</w:t>
      </w:r>
      <w:ins w:id="136" w:author="Administrator" w:date="2017-03-14T15:12:00Z">
        <w:r w:rsidR="00BD520C">
          <w:t xml:space="preserve">p </w:t>
        </w:r>
      </w:ins>
      <w:r w:rsidRPr="00883971">
        <w:t>6 Pilotage service</w:t>
      </w:r>
      <w:bookmarkEnd w:id="135"/>
      <w:ins w:id="137" w:author="Administrator" w:date="2017-03-15T09:03:00Z">
        <w:r w:rsidR="00FF4DF0">
          <w:t xml:space="preserve"> </w:t>
        </w:r>
        <w:r w:rsidR="00FF4DF0" w:rsidRPr="00FF4DF0">
          <w:rPr>
            <w:highlight w:val="yellow"/>
          </w:rPr>
          <w:t>[IMPA]</w:t>
        </w:r>
      </w:ins>
      <w:ins w:id="138" w:author="Administrator" w:date="2017-03-15T09:07:00Z">
        <w:r w:rsidR="00FF4DF0">
          <w:t xml:space="preserve">   </w:t>
        </w:r>
      </w:ins>
    </w:p>
    <w:p w14:paraId="7A45B1BA" w14:textId="77777777" w:rsidR="004439B4" w:rsidRPr="00883971" w:rsidRDefault="004439B4" w:rsidP="004439B4">
      <w:pPr>
        <w:pStyle w:val="Heading2separationline"/>
      </w:pPr>
    </w:p>
    <w:p w14:paraId="20C22284" w14:textId="5EC03756" w:rsidR="00D02942" w:rsidRPr="00883971" w:rsidRDefault="00D02942" w:rsidP="004439B4">
      <w:pPr>
        <w:pStyle w:val="Heading3"/>
      </w:pPr>
      <w:bookmarkStart w:id="139" w:name="_Toc450465976"/>
      <w:r w:rsidRPr="00883971">
        <w:t>Definition</w:t>
      </w:r>
      <w:bookmarkEnd w:id="139"/>
    </w:p>
    <w:p w14:paraId="52B2E264" w14:textId="6DDD614E" w:rsidR="00D02942" w:rsidRPr="00883971" w:rsidRDefault="00D02942" w:rsidP="00D02942">
      <w:pPr>
        <w:pStyle w:val="BodyText"/>
      </w:pPr>
      <w:r w:rsidRPr="00883971">
        <w:t xml:space="preserve">The aim of the pilotage service is to safeguard traffic at sea and protect the environment by ensuring that vessels operating in pilotage area have navigators with adequate qualifications for safe navigation. </w:t>
      </w:r>
      <w:r w:rsidR="000D6A8A" w:rsidRPr="00883971">
        <w:t xml:space="preserve"> </w:t>
      </w:r>
      <w:r w:rsidRPr="00883971">
        <w:t>Each pilotage area needs highly specialized experience and local know</w:t>
      </w:r>
      <w:r w:rsidR="004439B4" w:rsidRPr="00883971">
        <w:t>ledge on the part of the pilot.</w:t>
      </w:r>
    </w:p>
    <w:p w14:paraId="33A3F843" w14:textId="7F93255F" w:rsidR="00D02942" w:rsidRPr="00883971" w:rsidRDefault="00D02942" w:rsidP="00D02942">
      <w:pPr>
        <w:pStyle w:val="BodyText"/>
      </w:pPr>
      <w:r w:rsidRPr="00883971">
        <w:t>Efficient pilotage depends, among other things, upon the effectiveness of the communications and information exchanges between the pilot, the master and the bridge personnel and upon the mutual understanding, each has for the fun</w:t>
      </w:r>
      <w:r w:rsidR="004439B4" w:rsidRPr="00883971">
        <w:t>ctions and duties of the other.</w:t>
      </w:r>
    </w:p>
    <w:p w14:paraId="3477E554" w14:textId="66441D6F" w:rsidR="00D02942" w:rsidRPr="00883971" w:rsidRDefault="00D02942" w:rsidP="00D02942">
      <w:pPr>
        <w:pStyle w:val="BodyText"/>
      </w:pPr>
      <w:r w:rsidRPr="00883971">
        <w:t>Establishment of effective co-ordination between the pilot, the master and the bridge personnel, taking due account of the ship's systems and equipment available to the pilot, will aid a safe</w:t>
      </w:r>
      <w:r w:rsidR="004439B4" w:rsidRPr="00883971">
        <w:t xml:space="preserve"> and expeditious passage.</w:t>
      </w:r>
    </w:p>
    <w:p w14:paraId="76A589D3" w14:textId="5E2A11AD" w:rsidR="00D02942" w:rsidRPr="00883971" w:rsidRDefault="00D02942" w:rsidP="004439B4">
      <w:pPr>
        <w:pStyle w:val="Heading3"/>
      </w:pPr>
      <w:bookmarkStart w:id="140" w:name="_Toc450465977"/>
      <w:r w:rsidRPr="00883971">
        <w:t>Scope</w:t>
      </w:r>
      <w:bookmarkEnd w:id="140"/>
    </w:p>
    <w:p w14:paraId="47A55A57" w14:textId="77777777" w:rsidR="00D02942" w:rsidRPr="00883971" w:rsidRDefault="00D02942" w:rsidP="00D02942">
      <w:pPr>
        <w:pStyle w:val="BodyText"/>
      </w:pPr>
      <w:proofErr w:type="gramStart"/>
      <w:r w:rsidRPr="00883971">
        <w:t>Contact info?</w:t>
      </w:r>
      <w:proofErr w:type="gramEnd"/>
      <w:r w:rsidRPr="00883971">
        <w:t xml:space="preserve"> </w:t>
      </w:r>
    </w:p>
    <w:p w14:paraId="2D878AA8" w14:textId="0EF4F856" w:rsidR="00D02942" w:rsidRPr="00883971" w:rsidRDefault="00D02942" w:rsidP="004439B4">
      <w:pPr>
        <w:pStyle w:val="Heading3"/>
      </w:pPr>
      <w:bookmarkStart w:id="141" w:name="_Toc450465978"/>
      <w:r w:rsidRPr="00883971">
        <w:lastRenderedPageBreak/>
        <w:t>Objective</w:t>
      </w:r>
      <w:bookmarkEnd w:id="141"/>
    </w:p>
    <w:p w14:paraId="66E7B097" w14:textId="77777777" w:rsidR="004439B4" w:rsidRPr="00883971" w:rsidRDefault="004439B4" w:rsidP="004439B4">
      <w:pPr>
        <w:pStyle w:val="BodyText"/>
      </w:pPr>
    </w:p>
    <w:p w14:paraId="43DF1AB5" w14:textId="616E7748" w:rsidR="00D02942" w:rsidRPr="00883971" w:rsidRDefault="00D02942" w:rsidP="004439B4">
      <w:pPr>
        <w:pStyle w:val="Heading3"/>
      </w:pPr>
      <w:bookmarkStart w:id="142" w:name="_Toc450465979"/>
      <w:r w:rsidRPr="00883971">
        <w:t>User requirements</w:t>
      </w:r>
      <w:bookmarkEnd w:id="142"/>
    </w:p>
    <w:p w14:paraId="61107D20" w14:textId="77777777" w:rsidR="00D02942" w:rsidRPr="00883971" w:rsidRDefault="00D02942" w:rsidP="00D02942">
      <w:pPr>
        <w:pStyle w:val="BodyText"/>
      </w:pPr>
    </w:p>
    <w:p w14:paraId="35ED09A2" w14:textId="488A054B" w:rsidR="00D02942" w:rsidRPr="00883971" w:rsidRDefault="004439B4" w:rsidP="00FF4DF0">
      <w:pPr>
        <w:pStyle w:val="Heading2"/>
      </w:pPr>
      <w:bookmarkStart w:id="143" w:name="_Toc450465980"/>
      <w:r w:rsidRPr="00883971">
        <w:t>MS</w:t>
      </w:r>
      <w:ins w:id="144" w:author="Administrator" w:date="2017-03-14T15:12:00Z">
        <w:r w:rsidR="00BD520C">
          <w:t xml:space="preserve">P </w:t>
        </w:r>
      </w:ins>
      <w:r w:rsidRPr="00883971">
        <w:t xml:space="preserve">7 Tugs </w:t>
      </w:r>
      <w:proofErr w:type="gramStart"/>
      <w:r w:rsidRPr="00883971">
        <w:t>service</w:t>
      </w:r>
      <w:bookmarkEnd w:id="143"/>
      <w:ins w:id="145" w:author="Administrator" w:date="2017-03-15T09:05:00Z">
        <w:r w:rsidR="00FF4DF0">
          <w:t xml:space="preserve">  [</w:t>
        </w:r>
      </w:ins>
      <w:proofErr w:type="gramEnd"/>
      <w:ins w:id="146" w:author="Administrator" w:date="2017-03-15T09:08:00Z">
        <w:r w:rsidR="00FF4DF0">
          <w:t xml:space="preserve">None </w:t>
        </w:r>
      </w:ins>
      <w:ins w:id="147" w:author="Administrator" w:date="2017-03-15T09:09:00Z">
        <w:r w:rsidR="00FF4DF0">
          <w:t>-</w:t>
        </w:r>
      </w:ins>
      <w:ins w:id="148" w:author="Administrator" w:date="2017-03-15T09:08:00Z">
        <w:r w:rsidR="00FF4DF0">
          <w:t>however port CDM project might help</w:t>
        </w:r>
      </w:ins>
      <w:ins w:id="149" w:author="Administrator" w:date="2017-03-15T09:09:00Z">
        <w:r w:rsidR="00FF4DF0">
          <w:t>]</w:t>
        </w:r>
      </w:ins>
    </w:p>
    <w:p w14:paraId="737B0323" w14:textId="77777777" w:rsidR="004439B4" w:rsidRPr="00883971" w:rsidRDefault="004439B4" w:rsidP="004439B4">
      <w:pPr>
        <w:pStyle w:val="Heading2separationline"/>
      </w:pPr>
    </w:p>
    <w:p w14:paraId="61976504" w14:textId="61075C26" w:rsidR="00D02942" w:rsidRPr="00883971" w:rsidRDefault="00D02942" w:rsidP="004439B4">
      <w:pPr>
        <w:pStyle w:val="Heading3"/>
      </w:pPr>
      <w:bookmarkStart w:id="150" w:name="_Toc450465981"/>
      <w:r w:rsidRPr="00883971">
        <w:t>Definition</w:t>
      </w:r>
      <w:bookmarkEnd w:id="150"/>
    </w:p>
    <w:p w14:paraId="080B2A24" w14:textId="04A72CB0" w:rsidR="00D02942" w:rsidRPr="00883971" w:rsidRDefault="00D02942" w:rsidP="00D02942">
      <w:pPr>
        <w:pStyle w:val="BodyText"/>
      </w:pPr>
      <w:r w:rsidRPr="00883971">
        <w:t xml:space="preserve">Efficient tug operations depend on, among other things, the effectiveness of the communications and information exchanges between relevant stakeholders. </w:t>
      </w:r>
      <w:r w:rsidR="004439B4" w:rsidRPr="00883971">
        <w:t xml:space="preserve"> </w:t>
      </w:r>
      <w:r w:rsidRPr="00883971">
        <w:t>The aim of the tugs services is to safeguard traffic at sea and protect the environment by conducting o</w:t>
      </w:r>
      <w:r w:rsidR="004439B4" w:rsidRPr="00883971">
        <w:t>perations such as:</w:t>
      </w:r>
    </w:p>
    <w:p w14:paraId="2F5C58D5" w14:textId="5F3CBC63" w:rsidR="00D02942" w:rsidRPr="00883971" w:rsidRDefault="004439B4" w:rsidP="004439B4">
      <w:pPr>
        <w:pStyle w:val="Bullet1"/>
      </w:pPr>
      <w:r w:rsidRPr="00883971">
        <w:t>t</w:t>
      </w:r>
      <w:r w:rsidR="00D02942" w:rsidRPr="00883971">
        <w:t>ransportation (personnel and staff from port to anchorage) operations</w:t>
      </w:r>
      <w:r w:rsidRPr="00883971">
        <w:t>;</w:t>
      </w:r>
    </w:p>
    <w:p w14:paraId="04C8AE3C" w14:textId="1A50B61D" w:rsidR="00D02942" w:rsidRPr="00883971" w:rsidRDefault="004439B4" w:rsidP="004439B4">
      <w:pPr>
        <w:pStyle w:val="Bullet1"/>
      </w:pPr>
      <w:r w:rsidRPr="00883971">
        <w:t>s</w:t>
      </w:r>
      <w:r w:rsidR="00D02942" w:rsidRPr="00883971">
        <w:t>hip assistance (ex: mooring) operations</w:t>
      </w:r>
      <w:r w:rsidRPr="00883971">
        <w:t>;</w:t>
      </w:r>
    </w:p>
    <w:p w14:paraId="21D0F8E2" w14:textId="2EC5C9CB" w:rsidR="00D02942" w:rsidRPr="00883971" w:rsidRDefault="004439B4" w:rsidP="004439B4">
      <w:pPr>
        <w:pStyle w:val="Bullet1"/>
      </w:pPr>
      <w:r w:rsidRPr="00883971">
        <w:t>s</w:t>
      </w:r>
      <w:r w:rsidR="00D02942" w:rsidRPr="00883971">
        <w:t>alvage (grounded ships or structures) operations</w:t>
      </w:r>
      <w:r w:rsidRPr="00883971">
        <w:t>;</w:t>
      </w:r>
    </w:p>
    <w:p w14:paraId="68E8BBB5" w14:textId="7137C139" w:rsidR="00D02942" w:rsidRPr="00883971" w:rsidRDefault="004439B4" w:rsidP="004439B4">
      <w:pPr>
        <w:pStyle w:val="Bullet1"/>
      </w:pPr>
      <w:r w:rsidRPr="00883971">
        <w:t>s</w:t>
      </w:r>
      <w:r w:rsidR="00D02942" w:rsidRPr="00883971">
        <w:t>hore operations</w:t>
      </w:r>
      <w:r w:rsidRPr="00883971">
        <w:t>;</w:t>
      </w:r>
    </w:p>
    <w:p w14:paraId="43760524" w14:textId="1A206046" w:rsidR="00D02942" w:rsidRPr="00883971" w:rsidRDefault="004439B4" w:rsidP="004439B4">
      <w:pPr>
        <w:pStyle w:val="Bullet1"/>
      </w:pPr>
      <w:r w:rsidRPr="00883971">
        <w:t>t</w:t>
      </w:r>
      <w:r w:rsidR="00D02942" w:rsidRPr="00883971">
        <w:t>owage (harbour/ocean) operations</w:t>
      </w:r>
      <w:r w:rsidRPr="00883971">
        <w:t>;</w:t>
      </w:r>
    </w:p>
    <w:p w14:paraId="21B00F9F" w14:textId="4BEA8192" w:rsidR="00D02942" w:rsidRPr="00883971" w:rsidRDefault="004439B4" w:rsidP="004439B4">
      <w:pPr>
        <w:pStyle w:val="Bullet1"/>
      </w:pPr>
      <w:r w:rsidRPr="00883971">
        <w:t>e</w:t>
      </w:r>
      <w:r w:rsidR="00D02942" w:rsidRPr="00883971">
        <w:t>scort operations</w:t>
      </w:r>
      <w:r w:rsidRPr="00883971">
        <w:t>;</w:t>
      </w:r>
    </w:p>
    <w:p w14:paraId="7A53FC8F" w14:textId="16C11581" w:rsidR="00D02942" w:rsidRPr="00883971" w:rsidRDefault="004439B4" w:rsidP="004439B4">
      <w:pPr>
        <w:pStyle w:val="Bullet1"/>
      </w:pPr>
      <w:proofErr w:type="gramStart"/>
      <w:r w:rsidRPr="00883971">
        <w:t>oil</w:t>
      </w:r>
      <w:proofErr w:type="gramEnd"/>
      <w:r w:rsidRPr="00883971">
        <w:t xml:space="preserve"> spill response o</w:t>
      </w:r>
      <w:r w:rsidR="00D02942" w:rsidRPr="00883971">
        <w:t>perations</w:t>
      </w:r>
      <w:r w:rsidRPr="00883971">
        <w:t>.</w:t>
      </w:r>
    </w:p>
    <w:p w14:paraId="030CE3D4" w14:textId="63111103" w:rsidR="00D02942" w:rsidRPr="00883971" w:rsidRDefault="00D02942" w:rsidP="004C53DC">
      <w:pPr>
        <w:pStyle w:val="Heading3"/>
      </w:pPr>
      <w:bookmarkStart w:id="151" w:name="_Toc450465982"/>
      <w:r w:rsidRPr="00883971">
        <w:t>Scope</w:t>
      </w:r>
      <w:bookmarkEnd w:id="151"/>
    </w:p>
    <w:p w14:paraId="1A63619C" w14:textId="77777777" w:rsidR="004C53DC" w:rsidRPr="00883971" w:rsidRDefault="004C53DC" w:rsidP="004C53DC">
      <w:pPr>
        <w:pStyle w:val="BodyText"/>
      </w:pPr>
    </w:p>
    <w:p w14:paraId="208CE275" w14:textId="20C6870B" w:rsidR="00D02942" w:rsidRPr="00883971" w:rsidRDefault="00D02942" w:rsidP="004C53DC">
      <w:pPr>
        <w:pStyle w:val="Heading3"/>
      </w:pPr>
      <w:bookmarkStart w:id="152" w:name="_Toc450465983"/>
      <w:r w:rsidRPr="00883971">
        <w:t>Objective</w:t>
      </w:r>
      <w:bookmarkEnd w:id="152"/>
    </w:p>
    <w:p w14:paraId="71A460BB" w14:textId="77777777" w:rsidR="004C53DC" w:rsidRPr="00883971" w:rsidRDefault="004C53DC" w:rsidP="004C53DC">
      <w:pPr>
        <w:pStyle w:val="BodyText"/>
      </w:pPr>
    </w:p>
    <w:p w14:paraId="57D85CF3" w14:textId="7B377A7F" w:rsidR="00D02942" w:rsidRPr="00883971" w:rsidRDefault="00D02942" w:rsidP="004C53DC">
      <w:pPr>
        <w:pStyle w:val="Heading3"/>
      </w:pPr>
      <w:bookmarkStart w:id="153" w:name="_Toc450465984"/>
      <w:r w:rsidRPr="00883971">
        <w:t>User requirements</w:t>
      </w:r>
      <w:bookmarkEnd w:id="153"/>
    </w:p>
    <w:p w14:paraId="2272BAD5" w14:textId="77777777" w:rsidR="00D02942" w:rsidRPr="00883971" w:rsidRDefault="00D02942" w:rsidP="00D02942">
      <w:pPr>
        <w:pStyle w:val="BodyText"/>
      </w:pPr>
    </w:p>
    <w:p w14:paraId="239E20CC" w14:textId="75996770" w:rsidR="00D02942" w:rsidRPr="00883971" w:rsidRDefault="00D02942" w:rsidP="00FF4DF0">
      <w:pPr>
        <w:pStyle w:val="Heading2"/>
      </w:pPr>
      <w:bookmarkStart w:id="154" w:name="_Toc450465985"/>
      <w:r w:rsidRPr="00883971">
        <w:t>MS</w:t>
      </w:r>
      <w:ins w:id="155" w:author="Administrator" w:date="2017-03-14T15:12:00Z">
        <w:r w:rsidR="00BD520C">
          <w:t xml:space="preserve">P </w:t>
        </w:r>
      </w:ins>
      <w:r w:rsidRPr="00883971">
        <w:t>8 Vessel shore reporting</w:t>
      </w:r>
      <w:bookmarkEnd w:id="154"/>
      <w:ins w:id="156" w:author="Administrator" w:date="2017-03-15T09:10:00Z">
        <w:r w:rsidR="00FF4DF0">
          <w:t xml:space="preserve"> </w:t>
        </w:r>
        <w:r w:rsidR="00FF4DF0" w:rsidRPr="003B0C3D">
          <w:rPr>
            <w:highlight w:val="yellow"/>
          </w:rPr>
          <w:t>[s Korea</w:t>
        </w:r>
      </w:ins>
      <w:ins w:id="157" w:author="Administrator" w:date="2017-03-15T09:11:00Z">
        <w:r w:rsidR="00FF4DF0" w:rsidRPr="003B0C3D">
          <w:rPr>
            <w:highlight w:val="yellow"/>
          </w:rPr>
          <w:t>+</w:t>
        </w:r>
      </w:ins>
      <w:ins w:id="158" w:author="Administrator" w:date="2017-03-15T09:14:00Z">
        <w:r w:rsidR="003B0C3D">
          <w:rPr>
            <w:highlight w:val="yellow"/>
          </w:rPr>
          <w:br/>
        </w:r>
      </w:ins>
      <w:ins w:id="159" w:author="Administrator" w:date="2017-03-15T09:11:00Z">
        <w:r w:rsidR="00FF4DF0" w:rsidRPr="003B0C3D">
          <w:rPr>
            <w:highlight w:val="yellow"/>
          </w:rPr>
          <w:t>norway</w:t>
        </w:r>
      </w:ins>
      <w:ins w:id="160" w:author="Administrator" w:date="2017-03-15T09:12:00Z">
        <w:r w:rsidR="00FF4DF0" w:rsidRPr="003B0C3D">
          <w:rPr>
            <w:highlight w:val="yellow"/>
          </w:rPr>
          <w:t>+italy</w:t>
        </w:r>
      </w:ins>
      <w:ins w:id="161" w:author="Administrator" w:date="2017-03-15T09:13:00Z">
        <w:r w:rsidR="00FF4DF0" w:rsidRPr="003B0C3D">
          <w:rPr>
            <w:highlight w:val="yellow"/>
          </w:rPr>
          <w:t>+</w:t>
        </w:r>
      </w:ins>
      <w:ins w:id="162" w:author="Administrator" w:date="2017-03-15T09:12:00Z">
        <w:r w:rsidR="00FF4DF0" w:rsidRPr="003B0C3D">
          <w:rPr>
            <w:highlight w:val="yellow"/>
          </w:rPr>
          <w:t>sweden</w:t>
        </w:r>
      </w:ins>
      <w:ins w:id="163" w:author="Administrator" w:date="2017-03-15T09:13:00Z">
        <w:r w:rsidR="003B0C3D" w:rsidRPr="003B0C3D">
          <w:rPr>
            <w:highlight w:val="yellow"/>
          </w:rPr>
          <w:t>+SINGAPORE+CIRM</w:t>
        </w:r>
      </w:ins>
      <w:ins w:id="164" w:author="Administrator" w:date="2017-03-15T09:11:00Z">
        <w:r w:rsidR="00FF4DF0" w:rsidRPr="003B0C3D">
          <w:rPr>
            <w:highlight w:val="yellow"/>
          </w:rPr>
          <w:t>]</w:t>
        </w:r>
      </w:ins>
    </w:p>
    <w:p w14:paraId="42515B1E" w14:textId="77777777" w:rsidR="004C53DC" w:rsidRPr="00883971" w:rsidRDefault="004C53DC" w:rsidP="004C53DC">
      <w:pPr>
        <w:pStyle w:val="Heading2separationline"/>
      </w:pPr>
    </w:p>
    <w:p w14:paraId="045CE930" w14:textId="46216B42" w:rsidR="00D02942" w:rsidRPr="00883971" w:rsidRDefault="00D02942" w:rsidP="004C53DC">
      <w:pPr>
        <w:pStyle w:val="Heading3"/>
      </w:pPr>
      <w:bookmarkStart w:id="165" w:name="_Toc450465986"/>
      <w:r w:rsidRPr="00883971">
        <w:t>Definition</w:t>
      </w:r>
      <w:bookmarkEnd w:id="165"/>
    </w:p>
    <w:p w14:paraId="7B6A76F4" w14:textId="436000F6" w:rsidR="00D02942" w:rsidRPr="00883971" w:rsidRDefault="00D02942" w:rsidP="00D02942">
      <w:pPr>
        <w:pStyle w:val="BodyText"/>
      </w:pPr>
      <w:r w:rsidRPr="00883971">
        <w:t>The aim of vessel shore reporting is to safeguard traffic at sea, ensure personnel safety and security, ensure environmental protection and increase the eff</w:t>
      </w:r>
      <w:r w:rsidR="004C53DC" w:rsidRPr="00883971">
        <w:t>iciency of maritime operations.</w:t>
      </w:r>
    </w:p>
    <w:p w14:paraId="604BF156" w14:textId="2F3FBE4E" w:rsidR="00D02942" w:rsidRPr="00883971" w:rsidRDefault="00D02942" w:rsidP="00D02942">
      <w:pPr>
        <w:pStyle w:val="BodyText"/>
      </w:pPr>
      <w:r w:rsidRPr="00883971">
        <w:t xml:space="preserve">Automated ship reporting is one of the most important solutions to reduce the Mariners workload (amount of time spent on preparing and submitting reports to shore-based authorities). </w:t>
      </w:r>
      <w:r w:rsidR="004C53DC" w:rsidRPr="00883971">
        <w:t xml:space="preserve"> </w:t>
      </w:r>
      <w:r w:rsidRPr="00883971">
        <w:t xml:space="preserve">To achieve this, reports </w:t>
      </w:r>
      <w:proofErr w:type="gramStart"/>
      <w:r w:rsidRPr="00883971">
        <w:t>should be automatically generated</w:t>
      </w:r>
      <w:proofErr w:type="gramEnd"/>
      <w:r w:rsidRPr="00883971">
        <w:t xml:space="preserve"> as much as possible from on-board systems. Some of the ways the administrative burden of vessel shor</w:t>
      </w:r>
      <w:r w:rsidR="004C53DC" w:rsidRPr="00883971">
        <w:t xml:space="preserve">e reporting </w:t>
      </w:r>
      <w:proofErr w:type="gramStart"/>
      <w:r w:rsidR="004C53DC" w:rsidRPr="00883971">
        <w:t>can be reduced</w:t>
      </w:r>
      <w:proofErr w:type="gramEnd"/>
      <w:r w:rsidR="004C53DC" w:rsidRPr="00883971">
        <w:t xml:space="preserve"> are:</w:t>
      </w:r>
    </w:p>
    <w:p w14:paraId="5C7659BD" w14:textId="1CFBC50C" w:rsidR="00D02942" w:rsidRPr="00883971" w:rsidRDefault="004C53DC" w:rsidP="004C53DC">
      <w:pPr>
        <w:pStyle w:val="Bullet1"/>
      </w:pPr>
      <w:r w:rsidRPr="00883971">
        <w:t>s</w:t>
      </w:r>
      <w:r w:rsidR="00D02942" w:rsidRPr="00883971">
        <w:t>ingle-entry</w:t>
      </w:r>
      <w:r w:rsidRPr="00883971">
        <w:t xml:space="preserve"> of reporting information into </w:t>
      </w:r>
      <w:r w:rsidR="00D02942" w:rsidRPr="00883971">
        <w:t>ICT collection tools that store it in a repository and ICT tools that assists with the generation all required reports from this repository</w:t>
      </w:r>
      <w:r w:rsidR="000D6A8A" w:rsidRPr="00883971">
        <w:t>;</w:t>
      </w:r>
    </w:p>
    <w:p w14:paraId="435D9E46" w14:textId="60EAE78B" w:rsidR="00D02942" w:rsidRPr="00883971" w:rsidRDefault="004C53DC" w:rsidP="004C53DC">
      <w:pPr>
        <w:pStyle w:val="Bullet1"/>
      </w:pPr>
      <w:proofErr w:type="gramStart"/>
      <w:r w:rsidRPr="00883971">
        <w:t>a</w:t>
      </w:r>
      <w:r w:rsidR="00D02942" w:rsidRPr="00883971">
        <w:t>utomated</w:t>
      </w:r>
      <w:proofErr w:type="gramEnd"/>
      <w:r w:rsidR="00D02942" w:rsidRPr="00883971">
        <w:t xml:space="preserve"> collection of information from ship-board systems that is required for reporting (for example Ballast Management System, Emissions Control System, Waste Management System, Navigat</w:t>
      </w:r>
      <w:r w:rsidRPr="00883971">
        <w:t xml:space="preserve">ion </w:t>
      </w:r>
      <w:r w:rsidR="00D02942" w:rsidRPr="00883971">
        <w:t>System, etc., etc.)</w:t>
      </w:r>
      <w:r w:rsidR="000D6A8A" w:rsidRPr="00883971">
        <w:t>;</w:t>
      </w:r>
    </w:p>
    <w:p w14:paraId="798DAB82" w14:textId="559FB8D8" w:rsidR="00D02942" w:rsidRPr="00883971" w:rsidRDefault="00D02942" w:rsidP="004C53DC">
      <w:pPr>
        <w:pStyle w:val="Bullet1"/>
      </w:pPr>
      <w:r w:rsidRPr="00883971">
        <w:lastRenderedPageBreak/>
        <w:t>ICT tools that allow mariners to delegate to shore-based personnel (at the discretion of the ship’s owner/operator) the tasks of information collection, generation and submittal of required reports</w:t>
      </w:r>
      <w:r w:rsidR="000D6A8A" w:rsidRPr="00883971">
        <w:t>;</w:t>
      </w:r>
    </w:p>
    <w:p w14:paraId="4AF99063" w14:textId="36609146" w:rsidR="00D02942" w:rsidRPr="00883971" w:rsidRDefault="004C53DC" w:rsidP="004C53DC">
      <w:pPr>
        <w:pStyle w:val="Bullet1"/>
      </w:pPr>
      <w:r w:rsidRPr="00883971">
        <w:t>r</w:t>
      </w:r>
      <w:r w:rsidR="00D02942" w:rsidRPr="00883971">
        <w:t>educe the administrative burden by encouraging all national reporting requirements to use standardized digital reporting formats based on the S-200 Product Specification of the Common Maritime Data Structure</w:t>
      </w:r>
      <w:r w:rsidR="000D6A8A" w:rsidRPr="00883971">
        <w:t>;</w:t>
      </w:r>
    </w:p>
    <w:p w14:paraId="63251109" w14:textId="13388C51" w:rsidR="00D02942" w:rsidRPr="00883971" w:rsidRDefault="004C53DC" w:rsidP="004C53DC">
      <w:pPr>
        <w:pStyle w:val="Bullet1"/>
      </w:pPr>
      <w:proofErr w:type="gramStart"/>
      <w:r w:rsidRPr="00883971">
        <w:t>a</w:t>
      </w:r>
      <w:r w:rsidR="00D02942" w:rsidRPr="00883971">
        <w:t>utomated</w:t>
      </w:r>
      <w:proofErr w:type="gramEnd"/>
      <w:r w:rsidR="00D02942" w:rsidRPr="00883971">
        <w:t xml:space="preserve"> or semi-automated digital distribution/communication of required </w:t>
      </w:r>
      <w:r w:rsidR="000D6A8A" w:rsidRPr="00883971">
        <w:t>reports via available networks.</w:t>
      </w:r>
    </w:p>
    <w:p w14:paraId="200B75C4" w14:textId="5C335BE3" w:rsidR="00D02942" w:rsidRPr="00883971" w:rsidRDefault="00D02942" w:rsidP="004C53DC">
      <w:pPr>
        <w:pStyle w:val="Heading3"/>
      </w:pPr>
      <w:bookmarkStart w:id="166" w:name="_Toc450465987"/>
      <w:r w:rsidRPr="00883971">
        <w:t>Scope</w:t>
      </w:r>
      <w:bookmarkEnd w:id="166"/>
    </w:p>
    <w:p w14:paraId="72B19E77" w14:textId="5DA5D8AF" w:rsidR="00D02942" w:rsidRPr="00883971" w:rsidRDefault="00D02942" w:rsidP="00D02942">
      <w:pPr>
        <w:pStyle w:val="BodyText"/>
      </w:pPr>
      <w:proofErr w:type="gramStart"/>
      <w:r w:rsidRPr="00883971">
        <w:t>Submi</w:t>
      </w:r>
      <w:r w:rsidR="004C53DC" w:rsidRPr="00883971">
        <w:t>ssion</w:t>
      </w:r>
      <w:r w:rsidRPr="00883971">
        <w:t xml:space="preserve"> and distribution of all reports required by all shore-based authorities in the required forma</w:t>
      </w:r>
      <w:r w:rsidR="004C53DC" w:rsidRPr="00883971">
        <w:t>t and in the required timeframe.</w:t>
      </w:r>
      <w:proofErr w:type="gramEnd"/>
    </w:p>
    <w:p w14:paraId="23193943" w14:textId="3E76A2B7" w:rsidR="00D02942" w:rsidRPr="00883971" w:rsidRDefault="00D02942" w:rsidP="004C53DC">
      <w:pPr>
        <w:pStyle w:val="Heading3"/>
      </w:pPr>
      <w:bookmarkStart w:id="167" w:name="_Toc450465988"/>
      <w:r w:rsidRPr="00883971">
        <w:t>Objective</w:t>
      </w:r>
      <w:bookmarkEnd w:id="167"/>
    </w:p>
    <w:p w14:paraId="19B686E6" w14:textId="77777777" w:rsidR="00D02942" w:rsidRPr="00883971" w:rsidRDefault="00D02942" w:rsidP="00D02942">
      <w:pPr>
        <w:pStyle w:val="BodyText"/>
      </w:pPr>
      <w:r w:rsidRPr="00883971">
        <w:t>Reduce the burden of submittal and distribution of required reports</w:t>
      </w:r>
    </w:p>
    <w:p w14:paraId="0A61EAF1" w14:textId="684D2AF5" w:rsidR="00D02942" w:rsidRPr="00883971" w:rsidRDefault="00D02942" w:rsidP="004C53DC">
      <w:pPr>
        <w:pStyle w:val="Heading3"/>
      </w:pPr>
      <w:bookmarkStart w:id="168" w:name="_Toc450465989"/>
      <w:r w:rsidRPr="00883971">
        <w:t>User requirements</w:t>
      </w:r>
      <w:bookmarkEnd w:id="168"/>
    </w:p>
    <w:p w14:paraId="697EDAAB" w14:textId="0D7C33BC" w:rsidR="00D02942" w:rsidRPr="00883971" w:rsidRDefault="00D02942" w:rsidP="00D02942">
      <w:pPr>
        <w:pStyle w:val="BodyText"/>
      </w:pPr>
      <w:r w:rsidRPr="00883971">
        <w:t>Provide ICT tools for shipboard and shore-based personnel to streamline the processes and procedures associated with submittal, generation and distribution of required reports, including retrieval of information from other ship systems (Ballast Management, Waste Management System, Emission Control System, Navigation System, etc., etc.) and from shore-based sources (cargo and passenger booking offices, crewing agents, stevedores, etc., etc.)</w:t>
      </w:r>
      <w:r w:rsidR="004C53DC" w:rsidRPr="00883971">
        <w:t>.</w:t>
      </w:r>
    </w:p>
    <w:p w14:paraId="4297B806" w14:textId="77777777" w:rsidR="00D02942" w:rsidRPr="00883971" w:rsidRDefault="00D02942" w:rsidP="00D02942">
      <w:pPr>
        <w:pStyle w:val="BodyText"/>
      </w:pPr>
      <w:r w:rsidRPr="00883971">
        <w:t>Such tools should alert the user what information is missing in the repository that prevents generation of the required reports for an upcoming port call, which reports will need to be submitted when, to whom in what format and via which communications network.</w:t>
      </w:r>
    </w:p>
    <w:p w14:paraId="517B9938" w14:textId="77777777" w:rsidR="00D02942" w:rsidRPr="00883971" w:rsidRDefault="00D02942" w:rsidP="00D02942">
      <w:pPr>
        <w:pStyle w:val="BodyText"/>
      </w:pPr>
      <w:r w:rsidRPr="00883971">
        <w:t>The repository structure shall comply with the latest version of the S-200 Product Specification for the Common Maritime Data Structure.</w:t>
      </w:r>
    </w:p>
    <w:p w14:paraId="0DB1C76C" w14:textId="7B6BB91E" w:rsidR="00D02942" w:rsidRPr="00883971" w:rsidRDefault="00D02942" w:rsidP="00D02942">
      <w:pPr>
        <w:pStyle w:val="BodyText"/>
      </w:pPr>
      <w:r w:rsidRPr="00883971">
        <w:t xml:space="preserve">The reports shall fulfil the exact requirements of </w:t>
      </w:r>
      <w:proofErr w:type="gramStart"/>
      <w:r w:rsidRPr="00883971">
        <w:t>each and every</w:t>
      </w:r>
      <w:proofErr w:type="gramEnd"/>
      <w:r w:rsidRPr="00883971">
        <w:t xml:space="preserve"> shore-based authority. </w:t>
      </w:r>
      <w:r w:rsidR="000D6A8A" w:rsidRPr="00883971">
        <w:t xml:space="preserve"> </w:t>
      </w:r>
      <w:proofErr w:type="gramStart"/>
      <w:r w:rsidRPr="00883971">
        <w:t>This means adhering to the requirements for report format (hard copy, fax, MS Word, PDF, RTF, XML, Excel, CSV, etc.), its graphical layout, it’s language(s), the specification of its fields, its units of measure, allowed abbreviations, its deadline (relative to the arrival at the next port), how it is authenticated, how it is to be submitted, who it should be addressed to, etc., etc.</w:t>
      </w:r>
      <w:proofErr w:type="gramEnd"/>
    </w:p>
    <w:p w14:paraId="783C380C" w14:textId="77777777" w:rsidR="00D02942" w:rsidRPr="00883971" w:rsidRDefault="00D02942" w:rsidP="00D02942">
      <w:pPr>
        <w:pStyle w:val="BodyText"/>
      </w:pPr>
      <w:r w:rsidRPr="00883971">
        <w:t xml:space="preserve">The reports should be created in the proper time and </w:t>
      </w:r>
      <w:proofErr w:type="gramStart"/>
      <w:r w:rsidRPr="00883971">
        <w:t>time period</w:t>
      </w:r>
      <w:proofErr w:type="gramEnd"/>
      <w:r w:rsidRPr="00883971">
        <w:t xml:space="preserve"> to report before her arrival at ports or sea area automatically and authorised by master before submission.</w:t>
      </w:r>
    </w:p>
    <w:p w14:paraId="393F1EF1" w14:textId="70D96A11" w:rsidR="00D02942" w:rsidRPr="00883971" w:rsidRDefault="00D02942" w:rsidP="00D02942">
      <w:pPr>
        <w:pStyle w:val="BodyText"/>
      </w:pPr>
      <w:r w:rsidRPr="00883971">
        <w:t xml:space="preserve">The information related to ship operation </w:t>
      </w:r>
      <w:proofErr w:type="gramStart"/>
      <w:r w:rsidRPr="00883971">
        <w:t>should not be revised</w:t>
      </w:r>
      <w:proofErr w:type="gramEnd"/>
      <w:r w:rsidRPr="00883971">
        <w:t xml:space="preserve"> intentionally by mariner and should be collected directly from ship’s automatic monitoring system</w:t>
      </w:r>
      <w:r w:rsidR="004C53DC" w:rsidRPr="00883971">
        <w:t>.</w:t>
      </w:r>
    </w:p>
    <w:p w14:paraId="4592E3AF" w14:textId="713A9FAC" w:rsidR="00D02942" w:rsidRPr="00883971" w:rsidRDefault="00D02942" w:rsidP="00D02942">
      <w:pPr>
        <w:pStyle w:val="BodyText"/>
      </w:pPr>
      <w:r w:rsidRPr="00883971">
        <w:t xml:space="preserve">To fulfil the above user requirements an eco-system </w:t>
      </w:r>
      <w:proofErr w:type="gramStart"/>
      <w:r w:rsidRPr="00883971">
        <w:t>shall be established</w:t>
      </w:r>
      <w:proofErr w:type="gramEnd"/>
      <w:r w:rsidRPr="00883971">
        <w:t xml:space="preserve"> in which developers of such ICT Tools can thrive and provide shipping lines with a n</w:t>
      </w:r>
      <w:r w:rsidR="004C53DC" w:rsidRPr="00883971">
        <w:t>umber of alternative solutions.</w:t>
      </w:r>
    </w:p>
    <w:p w14:paraId="2D77FF96" w14:textId="1AB4942C" w:rsidR="00D02942" w:rsidRPr="00883971" w:rsidRDefault="00D02942" w:rsidP="00D02942">
      <w:pPr>
        <w:pStyle w:val="BodyText"/>
      </w:pPr>
      <w:r w:rsidRPr="00883971">
        <w:t>This, in turn, requires building and maintaining a library of required reports that are uniquely identified and characterized by their requirements for format, deadline, content, etc., etc. (FONASBA, which is an associati</w:t>
      </w:r>
      <w:r w:rsidR="004C53DC" w:rsidRPr="00883971">
        <w:t>on of shipping agents that has 'Observer'</w:t>
      </w:r>
      <w:r w:rsidRPr="00883971">
        <w:t xml:space="preserve"> status at IMO may be enticed to build and maintain the report library).</w:t>
      </w:r>
      <w:r w:rsidR="004C53DC" w:rsidRPr="00883971">
        <w:t xml:space="preserve"> </w:t>
      </w:r>
      <w:r w:rsidRPr="00883971">
        <w:t xml:space="preserve"> The eco-system also requires developing and maintaining an S-200 Product Specification for CMDS that </w:t>
      </w:r>
      <w:proofErr w:type="gramStart"/>
      <w:r w:rsidRPr="00883971">
        <w:t>can be used</w:t>
      </w:r>
      <w:proofErr w:type="gramEnd"/>
      <w:r w:rsidRPr="00883971">
        <w:t xml:space="preserve"> to generate all required reports in the library.</w:t>
      </w:r>
      <w:r w:rsidR="004C53DC" w:rsidRPr="00883971">
        <w:t xml:space="preserve"> </w:t>
      </w:r>
      <w:r w:rsidRPr="00883971">
        <w:t xml:space="preserve"> Lastly it requires that ships’ systems that generate reporting information be certified to be compliant with an international machine-to-machine interface standard or ship network stand</w:t>
      </w:r>
      <w:r w:rsidR="004C53DC" w:rsidRPr="00883971">
        <w:t xml:space="preserve">ards such as IEC 61162 series. </w:t>
      </w:r>
      <w:r w:rsidRPr="00883971">
        <w:t xml:space="preserve"> </w:t>
      </w:r>
      <w:proofErr w:type="gramStart"/>
      <w:r w:rsidRPr="00883971">
        <w:t>A prime candidate for such standards are</w:t>
      </w:r>
      <w:proofErr w:type="gramEnd"/>
      <w:r w:rsidRPr="00883971">
        <w:t xml:space="preserve"> those developed by the Open Connectivity Foundation for</w:t>
      </w:r>
      <w:r w:rsidR="004C53DC" w:rsidRPr="00883971">
        <w:t xml:space="preserve"> the Internet of Things (</w:t>
      </w:r>
      <w:proofErr w:type="spellStart"/>
      <w:r w:rsidR="004C53DC" w:rsidRPr="00883971">
        <w:t>IoT</w:t>
      </w:r>
      <w:proofErr w:type="spellEnd"/>
      <w:r w:rsidR="004C53DC" w:rsidRPr="00883971">
        <w:t>).</w:t>
      </w:r>
    </w:p>
    <w:p w14:paraId="6F94F455" w14:textId="7A4826F8" w:rsidR="00D02942" w:rsidRPr="003B0C3D" w:rsidRDefault="00D02942" w:rsidP="00FF4DF0">
      <w:pPr>
        <w:pStyle w:val="Heading2"/>
      </w:pPr>
      <w:bookmarkStart w:id="169" w:name="_Toc450465990"/>
      <w:r w:rsidRPr="00883971">
        <w:t>MS</w:t>
      </w:r>
      <w:ins w:id="170" w:author="Administrator" w:date="2017-03-14T15:13:00Z">
        <w:r w:rsidR="00BD520C">
          <w:t xml:space="preserve">P </w:t>
        </w:r>
      </w:ins>
      <w:r w:rsidRPr="00883971">
        <w:t>9 Telemedical Assistance Service (TMAS)</w:t>
      </w:r>
      <w:bookmarkEnd w:id="169"/>
      <w:ins w:id="171" w:author="Administrator" w:date="2017-03-15T09:14:00Z">
        <w:r w:rsidR="003B0C3D">
          <w:t xml:space="preserve"> </w:t>
        </w:r>
        <w:r w:rsidR="003B0C3D" w:rsidRPr="003B0C3D">
          <w:rPr>
            <w:highlight w:val="yellow"/>
          </w:rPr>
          <w:t>[NORWAY]</w:t>
        </w:r>
      </w:ins>
      <w:ins w:id="172" w:author="Administrator" w:date="2017-03-15T09:16:00Z">
        <w:r w:rsidR="003B0C3D">
          <w:t>+</w:t>
        </w:r>
      </w:ins>
      <w:ins w:id="173" w:author="Administrator" w:date="2017-03-15T10:10:00Z">
        <w:r w:rsidR="00AA76BC">
          <w:t>NTnu</w:t>
        </w:r>
      </w:ins>
      <w:bookmarkStart w:id="174" w:name="_GoBack"/>
      <w:bookmarkEnd w:id="174"/>
    </w:p>
    <w:p w14:paraId="05DB7630" w14:textId="77777777" w:rsidR="004C53DC" w:rsidRPr="00883971" w:rsidRDefault="004C53DC" w:rsidP="004C53DC">
      <w:pPr>
        <w:pStyle w:val="Heading2separationline"/>
      </w:pPr>
    </w:p>
    <w:p w14:paraId="406E4EB9" w14:textId="4F51B3B4" w:rsidR="00D02942" w:rsidRPr="00883971" w:rsidRDefault="00D02942" w:rsidP="004C53DC">
      <w:pPr>
        <w:pStyle w:val="Heading3"/>
      </w:pPr>
      <w:bookmarkStart w:id="175" w:name="_Toc450465991"/>
      <w:r w:rsidRPr="00883971">
        <w:lastRenderedPageBreak/>
        <w:t>Definition</w:t>
      </w:r>
      <w:bookmarkEnd w:id="175"/>
    </w:p>
    <w:p w14:paraId="62CEF422" w14:textId="7EA5E43E" w:rsidR="00D02942" w:rsidRPr="00883971" w:rsidRDefault="00D02942" w:rsidP="00D02942">
      <w:pPr>
        <w:pStyle w:val="BodyText"/>
      </w:pPr>
      <w:r w:rsidRPr="00883971">
        <w:t xml:space="preserve">According to the IMO/ILO </w:t>
      </w:r>
      <w:proofErr w:type="gramStart"/>
      <w:r w:rsidRPr="00883971">
        <w:t>resolution</w:t>
      </w:r>
      <w:proofErr w:type="gramEnd"/>
      <w:r w:rsidRPr="00883971">
        <w:t xml:space="preserve"> 164 the TMAS centre should provide medical advice for seafarers 24 h/day, 365 days/year. TMAS </w:t>
      </w:r>
      <w:proofErr w:type="gramStart"/>
      <w:r w:rsidRPr="00883971">
        <w:t>should be permanently staffed</w:t>
      </w:r>
      <w:proofErr w:type="gramEnd"/>
      <w:r w:rsidRPr="00883971">
        <w:t xml:space="preserve"> by physicians qualified in conducting remote consultations and who are well versed in the particular na</w:t>
      </w:r>
      <w:r w:rsidR="000D6A8A" w:rsidRPr="00883971">
        <w:t xml:space="preserve">ture of treatment </w:t>
      </w:r>
      <w:proofErr w:type="spellStart"/>
      <w:r w:rsidR="000D6A8A" w:rsidRPr="00883971">
        <w:t>onboard</w:t>
      </w:r>
      <w:proofErr w:type="spellEnd"/>
      <w:r w:rsidR="000D6A8A" w:rsidRPr="00883971">
        <w:t xml:space="preserve"> ship.</w:t>
      </w:r>
    </w:p>
    <w:p w14:paraId="3878AFE4" w14:textId="59DF536A" w:rsidR="00D02942" w:rsidRPr="00883971" w:rsidRDefault="00D02942" w:rsidP="00D02942">
      <w:pPr>
        <w:pStyle w:val="BodyText"/>
      </w:pPr>
      <w:r w:rsidRPr="00883971">
        <w:t xml:space="preserve">Within the maritime </w:t>
      </w:r>
      <w:proofErr w:type="gramStart"/>
      <w:r w:rsidRPr="00883971">
        <w:t>medicine</w:t>
      </w:r>
      <w:proofErr w:type="gramEnd"/>
      <w:r w:rsidRPr="00883971">
        <w:t xml:space="preserve"> the prevailing view has for a long time been that a standardization of the TMAS services is both necessary and wanted. This would firstly enhance the quality of the medical practice, and secondly, a standardization of reporting and registering of medical events will make a muc</w:t>
      </w:r>
      <w:r w:rsidR="000D6A8A" w:rsidRPr="00883971">
        <w:t>h better basis for advancement.</w:t>
      </w:r>
      <w:ins w:id="176" w:author="Administrator" w:date="2017-03-15T09:33:00Z">
        <w:r w:rsidR="00F24600">
          <w:t xml:space="preserve">    MSC.1/Circ.1218  MSC/Circ.960</w:t>
        </w:r>
      </w:ins>
    </w:p>
    <w:p w14:paraId="09009B1E" w14:textId="0C67D6F0" w:rsidR="00D02942" w:rsidRPr="00883971" w:rsidRDefault="00D02942" w:rsidP="004C53DC">
      <w:pPr>
        <w:pStyle w:val="Heading3"/>
      </w:pPr>
      <w:bookmarkStart w:id="177" w:name="_Toc450465992"/>
      <w:r w:rsidRPr="00883971">
        <w:t>Scope</w:t>
      </w:r>
      <w:bookmarkEnd w:id="177"/>
    </w:p>
    <w:p w14:paraId="532631A1" w14:textId="77777777" w:rsidR="004C53DC" w:rsidRPr="00883971" w:rsidRDefault="004C53DC" w:rsidP="004C53DC">
      <w:pPr>
        <w:pStyle w:val="BodyText"/>
      </w:pPr>
    </w:p>
    <w:p w14:paraId="774B86D7" w14:textId="06AD60CD" w:rsidR="00D02942" w:rsidRPr="00883971" w:rsidRDefault="00D02942" w:rsidP="004C53DC">
      <w:pPr>
        <w:pStyle w:val="Heading3"/>
      </w:pPr>
      <w:bookmarkStart w:id="178" w:name="_Toc450465993"/>
      <w:r w:rsidRPr="00883971">
        <w:t>Objective</w:t>
      </w:r>
      <w:bookmarkEnd w:id="178"/>
    </w:p>
    <w:p w14:paraId="7B4AD1BD" w14:textId="77777777" w:rsidR="004C53DC" w:rsidRPr="00883971" w:rsidRDefault="004C53DC" w:rsidP="004C53DC">
      <w:pPr>
        <w:pStyle w:val="BodyText"/>
      </w:pPr>
    </w:p>
    <w:p w14:paraId="2780E81C" w14:textId="4835CDD5" w:rsidR="00D02942" w:rsidRPr="00883971" w:rsidRDefault="004C53DC" w:rsidP="004C53DC">
      <w:pPr>
        <w:pStyle w:val="Heading3"/>
      </w:pPr>
      <w:bookmarkStart w:id="179" w:name="_Toc450465994"/>
      <w:r w:rsidRPr="00883971">
        <w:t>U</w:t>
      </w:r>
      <w:r w:rsidR="00D02942" w:rsidRPr="00883971">
        <w:t>ser requirements</w:t>
      </w:r>
      <w:bookmarkEnd w:id="179"/>
    </w:p>
    <w:p w14:paraId="005D4137" w14:textId="77777777" w:rsidR="004C53DC" w:rsidRPr="00883971" w:rsidRDefault="004C53DC" w:rsidP="00D02942">
      <w:pPr>
        <w:pStyle w:val="BodyText"/>
      </w:pPr>
    </w:p>
    <w:p w14:paraId="142A61E7" w14:textId="2D2D055A" w:rsidR="00D02942" w:rsidRPr="003B0C3D" w:rsidRDefault="00D02942" w:rsidP="00FF4DF0">
      <w:pPr>
        <w:pStyle w:val="Heading2"/>
        <w:rPr>
          <w:highlight w:val="yellow"/>
        </w:rPr>
      </w:pPr>
      <w:bookmarkStart w:id="180" w:name="_Toc450465995"/>
      <w:r w:rsidRPr="00883971">
        <w:t>MSP</w:t>
      </w:r>
      <w:ins w:id="181" w:author="Administrator" w:date="2017-03-14T15:13:00Z">
        <w:r w:rsidR="00BD520C">
          <w:t xml:space="preserve"> </w:t>
        </w:r>
      </w:ins>
      <w:r w:rsidRPr="00883971">
        <w:t>10 Maritime Assistance Service (MAS)</w:t>
      </w:r>
      <w:bookmarkEnd w:id="180"/>
      <w:ins w:id="182" w:author="Administrator" w:date="2017-03-15T09:17:00Z">
        <w:r w:rsidR="003B0C3D">
          <w:t xml:space="preserve"> </w:t>
        </w:r>
      </w:ins>
      <w:ins w:id="183" w:author="Administrator" w:date="2017-03-15T09:18:00Z">
        <w:r w:rsidR="003B0C3D" w:rsidRPr="003B0C3D">
          <w:rPr>
            <w:highlight w:val="yellow"/>
          </w:rPr>
          <w:t>[NORWAY]</w:t>
        </w:r>
      </w:ins>
    </w:p>
    <w:p w14:paraId="2F0B2C4C" w14:textId="77777777" w:rsidR="004C53DC" w:rsidRPr="00883971" w:rsidRDefault="004C53DC" w:rsidP="004C53DC">
      <w:pPr>
        <w:pStyle w:val="Heading2separationline"/>
      </w:pPr>
    </w:p>
    <w:p w14:paraId="38FA9F41" w14:textId="5AAF3ED3" w:rsidR="00D02942" w:rsidRPr="00883971" w:rsidRDefault="00D02942" w:rsidP="004C53DC">
      <w:pPr>
        <w:pStyle w:val="Heading3"/>
      </w:pPr>
      <w:bookmarkStart w:id="184" w:name="_Toc450465996"/>
      <w:r w:rsidRPr="00883971">
        <w:t>Definition</w:t>
      </w:r>
      <w:bookmarkEnd w:id="184"/>
    </w:p>
    <w:p w14:paraId="01BC4D45" w14:textId="5EE8D2E9" w:rsidR="00D02942" w:rsidRPr="00883971" w:rsidRDefault="00D02942" w:rsidP="00D02942">
      <w:pPr>
        <w:pStyle w:val="BodyText"/>
      </w:pPr>
      <w:r w:rsidRPr="00883971">
        <w:t xml:space="preserve">The primary mission of MAS is to handle communication between the coastal State, ship's officers requiring assistance, and other players in maritime community. </w:t>
      </w:r>
      <w:r w:rsidR="000D6A8A" w:rsidRPr="00883971">
        <w:t xml:space="preserve"> </w:t>
      </w:r>
      <w:r w:rsidRPr="00883971">
        <w:t xml:space="preserve">These can be fleet owners, salvage companies, </w:t>
      </w:r>
      <w:r w:rsidR="000D6A8A" w:rsidRPr="00883971">
        <w:t>port authorities, brokers, etc.</w:t>
      </w:r>
    </w:p>
    <w:p w14:paraId="2FECFC93" w14:textId="50E39E73" w:rsidR="00D02942" w:rsidRPr="00883971" w:rsidRDefault="00D02942" w:rsidP="00D02942">
      <w:pPr>
        <w:pStyle w:val="BodyText"/>
      </w:pPr>
      <w:r w:rsidRPr="00883971">
        <w:t>The MAS is on 24-hour alert to deploy rapid assistance and professional suppor</w:t>
      </w:r>
      <w:r w:rsidR="000D6A8A" w:rsidRPr="00883971">
        <w:t xml:space="preserve">t for ships </w:t>
      </w:r>
      <w:proofErr w:type="gramStart"/>
      <w:r w:rsidR="000D6A8A" w:rsidRPr="00883971">
        <w:t>in connection with</w:t>
      </w:r>
      <w:proofErr w:type="gramEnd"/>
      <w:r w:rsidR="000D6A8A" w:rsidRPr="00883971">
        <w:t>:</w:t>
      </w:r>
    </w:p>
    <w:p w14:paraId="31A26933" w14:textId="77777777" w:rsidR="00D02942" w:rsidRPr="00883971" w:rsidRDefault="00D02942" w:rsidP="00D02942">
      <w:pPr>
        <w:pStyle w:val="BodyText"/>
      </w:pPr>
      <w:proofErr w:type="gramStart"/>
      <w:r w:rsidRPr="00883971">
        <w:t>Combating pollution, fire and explosions on board, collision, grounding, maritime security, terror mitigation, etc.</w:t>
      </w:r>
      <w:proofErr w:type="gramEnd"/>
      <w:r w:rsidRPr="00883971">
        <w:t xml:space="preserve"> </w:t>
      </w:r>
    </w:p>
    <w:p w14:paraId="3EAA932F" w14:textId="24F01EF8" w:rsidR="00D02942" w:rsidRPr="00883971" w:rsidRDefault="00D02942" w:rsidP="00D02942">
      <w:pPr>
        <w:pStyle w:val="BodyText"/>
      </w:pPr>
      <w:r w:rsidRPr="00883971">
        <w:t xml:space="preserve">The Ship Security Alert System enables a vessel to send a distress call if </w:t>
      </w:r>
      <w:proofErr w:type="gramStart"/>
      <w:r w:rsidRPr="00883971">
        <w:t>it is attacked by pirates</w:t>
      </w:r>
      <w:proofErr w:type="gramEnd"/>
      <w:r w:rsidRPr="00883971">
        <w:t xml:space="preserve">, etc. </w:t>
      </w:r>
      <w:r w:rsidR="000D6A8A" w:rsidRPr="00883971">
        <w:t xml:space="preserve"> </w:t>
      </w:r>
      <w:r w:rsidRPr="00883971">
        <w:t xml:space="preserve">On receiving such a call, the MAS </w:t>
      </w:r>
      <w:proofErr w:type="gramStart"/>
      <w:r w:rsidRPr="00883971">
        <w:t>is</w:t>
      </w:r>
      <w:proofErr w:type="gramEnd"/>
      <w:r w:rsidRPr="00883971">
        <w:t xml:space="preserve"> responsible for alerting the relevant authorities responsible for a response. </w:t>
      </w:r>
    </w:p>
    <w:p w14:paraId="30DD3AC2" w14:textId="2FF750A2" w:rsidR="00D02942" w:rsidRPr="00883971" w:rsidRDefault="00D02942" w:rsidP="00D02942">
      <w:pPr>
        <w:pStyle w:val="BodyText"/>
      </w:pPr>
      <w:r w:rsidRPr="00883971">
        <w:t>The MAS is responsible only for receiving and transmitting communications and monitoring the situation.</w:t>
      </w:r>
      <w:r w:rsidR="000D6A8A" w:rsidRPr="00883971">
        <w:t xml:space="preserve"> </w:t>
      </w:r>
      <w:r w:rsidRPr="00883971">
        <w:t xml:space="preserve"> It serves as a point of contact between the master and the coastal State concerned if the ship's situation requires exchanges of information between </w:t>
      </w:r>
      <w:r w:rsidR="000D6A8A" w:rsidRPr="00883971">
        <w:t>the ship and the coastal State.</w:t>
      </w:r>
    </w:p>
    <w:p w14:paraId="3223DF4C" w14:textId="77777777" w:rsidR="00D02942" w:rsidRPr="00883971" w:rsidRDefault="00D02942" w:rsidP="00D02942">
      <w:pPr>
        <w:pStyle w:val="BodyText"/>
      </w:pPr>
      <w:r w:rsidRPr="00883971">
        <w:t>Situations where the MAS apply are as follow:</w:t>
      </w:r>
    </w:p>
    <w:p w14:paraId="253A30A4" w14:textId="653C50CA" w:rsidR="00D02942" w:rsidRPr="00883971" w:rsidRDefault="007B7C55" w:rsidP="004C53DC">
      <w:pPr>
        <w:pStyle w:val="Bullet1"/>
      </w:pPr>
      <w:r>
        <w:t xml:space="preserve">A </w:t>
      </w:r>
      <w:r w:rsidR="004C53DC" w:rsidRPr="00883971">
        <w:t>s</w:t>
      </w:r>
      <w:r w:rsidR="00D02942" w:rsidRPr="00883971">
        <w:t>hip involve in an incident (loss of cargo, accidental discharge of oil, etc.) that does impair its seakeeping ability but nevertheless has to be reported</w:t>
      </w:r>
      <w:r w:rsidR="000D6A8A" w:rsidRPr="00883971">
        <w:t>;</w:t>
      </w:r>
    </w:p>
    <w:p w14:paraId="4468C8BD" w14:textId="1F1A774A" w:rsidR="00D02942" w:rsidRPr="00883971" w:rsidRDefault="004C53DC" w:rsidP="004C53DC">
      <w:pPr>
        <w:pStyle w:val="Bullet1"/>
      </w:pPr>
      <w:r w:rsidRPr="00883971">
        <w:t>a s</w:t>
      </w:r>
      <w:r w:rsidR="00D02942" w:rsidRPr="00883971">
        <w:t>hip in need of assistance according to the master's assessment, but not in distress situation that requires the rescue of personnel on board</w:t>
      </w:r>
      <w:r w:rsidRPr="00883971">
        <w:t>;</w:t>
      </w:r>
    </w:p>
    <w:p w14:paraId="02E9C73E" w14:textId="7B35EFBB" w:rsidR="00D02942" w:rsidRPr="00883971" w:rsidRDefault="004C53DC" w:rsidP="004C53DC">
      <w:pPr>
        <w:pStyle w:val="Bullet1"/>
      </w:pPr>
      <w:r w:rsidRPr="00883971">
        <w:t>a s</w:t>
      </w:r>
      <w:r w:rsidR="00D02942" w:rsidRPr="00883971">
        <w:t xml:space="preserve">hip in distress </w:t>
      </w:r>
      <w:r w:rsidR="007B7C55">
        <w:t>when</w:t>
      </w:r>
      <w:r w:rsidR="00D02942" w:rsidRPr="00883971">
        <w:t xml:space="preserve"> those on board have already been rescued, with the possible exception of those who have remained aboard or have been placed on board to attempt to deal with th</w:t>
      </w:r>
      <w:r w:rsidRPr="00883971">
        <w:t>e ship's situation.</w:t>
      </w:r>
    </w:p>
    <w:p w14:paraId="5D8D3B10" w14:textId="11923CAA" w:rsidR="00D02942" w:rsidRPr="00883971" w:rsidRDefault="00D02942" w:rsidP="00D02942">
      <w:pPr>
        <w:pStyle w:val="BodyText"/>
      </w:pPr>
      <w:r w:rsidRPr="00883971">
        <w:t>The MAS entails the implementation of procedures and instructions enabling the forward</w:t>
      </w:r>
      <w:r w:rsidR="004C53DC" w:rsidRPr="00883971">
        <w:t>ing</w:t>
      </w:r>
      <w:r w:rsidRPr="00883971">
        <w:t xml:space="preserve"> of any given information to the competent organization and requiring the organizations concerned to go through the MAS in order</w:t>
      </w:r>
      <w:r w:rsidR="000D6A8A" w:rsidRPr="00883971">
        <w:t xml:space="preserve"> to make contact with the ship.</w:t>
      </w:r>
    </w:p>
    <w:p w14:paraId="0E1FAEBB" w14:textId="45926AA1" w:rsidR="00D02942" w:rsidRPr="00883971" w:rsidRDefault="00D02942" w:rsidP="004C53DC">
      <w:pPr>
        <w:pStyle w:val="Heading3"/>
      </w:pPr>
      <w:bookmarkStart w:id="185" w:name="_Toc450465997"/>
      <w:r w:rsidRPr="00883971">
        <w:t>Scope</w:t>
      </w:r>
      <w:bookmarkEnd w:id="185"/>
    </w:p>
    <w:p w14:paraId="0BE3E338" w14:textId="77777777" w:rsidR="004C53DC" w:rsidRPr="00883971" w:rsidRDefault="004C53DC" w:rsidP="004C53DC">
      <w:pPr>
        <w:pStyle w:val="BodyText"/>
      </w:pPr>
    </w:p>
    <w:p w14:paraId="707F0536" w14:textId="1D117536" w:rsidR="00D02942" w:rsidRPr="00883971" w:rsidRDefault="00D02942" w:rsidP="004C53DC">
      <w:pPr>
        <w:pStyle w:val="Heading3"/>
      </w:pPr>
      <w:bookmarkStart w:id="186" w:name="_Toc450465998"/>
      <w:r w:rsidRPr="00883971">
        <w:lastRenderedPageBreak/>
        <w:t>Objective</w:t>
      </w:r>
      <w:bookmarkEnd w:id="186"/>
    </w:p>
    <w:p w14:paraId="409085FA" w14:textId="77777777" w:rsidR="004C53DC" w:rsidRPr="00883971" w:rsidRDefault="004C53DC" w:rsidP="004C53DC">
      <w:pPr>
        <w:pStyle w:val="BodyText"/>
      </w:pPr>
    </w:p>
    <w:p w14:paraId="53F7DB2F" w14:textId="41CA6079" w:rsidR="00D02942" w:rsidRPr="00883971" w:rsidRDefault="00D02942" w:rsidP="004C53DC">
      <w:pPr>
        <w:pStyle w:val="Heading3"/>
      </w:pPr>
      <w:bookmarkStart w:id="187" w:name="_Toc450465999"/>
      <w:r w:rsidRPr="00883971">
        <w:t>User requirements</w:t>
      </w:r>
      <w:bookmarkEnd w:id="187"/>
    </w:p>
    <w:p w14:paraId="66A06992" w14:textId="77777777" w:rsidR="00D02942" w:rsidRPr="00883971" w:rsidRDefault="00D02942" w:rsidP="00D02942">
      <w:pPr>
        <w:pStyle w:val="BodyText"/>
      </w:pPr>
    </w:p>
    <w:p w14:paraId="7B043CB0" w14:textId="33332609" w:rsidR="00D02942" w:rsidRPr="00883971" w:rsidRDefault="00D02942" w:rsidP="00FF4DF0">
      <w:pPr>
        <w:pStyle w:val="Heading2"/>
      </w:pPr>
      <w:bookmarkStart w:id="188" w:name="_Toc450466000"/>
      <w:r w:rsidRPr="00883971">
        <w:t>MS</w:t>
      </w:r>
      <w:ins w:id="189" w:author="Administrator" w:date="2017-03-14T15:13:00Z">
        <w:r w:rsidR="00BD520C">
          <w:t>P</w:t>
        </w:r>
      </w:ins>
      <w:r w:rsidRPr="00883971">
        <w:t xml:space="preserve"> 11 Nautical Chart Service</w:t>
      </w:r>
      <w:bookmarkEnd w:id="188"/>
      <w:ins w:id="190" w:author="Administrator" w:date="2017-03-15T09:18:00Z">
        <w:r w:rsidR="003B0C3D">
          <w:t xml:space="preserve"> </w:t>
        </w:r>
        <w:r w:rsidR="003B0C3D" w:rsidRPr="003B0C3D">
          <w:rPr>
            <w:highlight w:val="yellow"/>
          </w:rPr>
          <w:t>[IHO]</w:t>
        </w:r>
      </w:ins>
    </w:p>
    <w:p w14:paraId="14FEEAA9" w14:textId="77777777" w:rsidR="004C53DC" w:rsidRPr="00883971" w:rsidRDefault="004C53DC" w:rsidP="004C53DC">
      <w:pPr>
        <w:pStyle w:val="Heading2separationline"/>
      </w:pPr>
    </w:p>
    <w:p w14:paraId="6C991330" w14:textId="127D1DC7" w:rsidR="00D02942" w:rsidRPr="00883971" w:rsidRDefault="00D02942" w:rsidP="004C53DC">
      <w:pPr>
        <w:pStyle w:val="Heading3"/>
      </w:pPr>
      <w:bookmarkStart w:id="191" w:name="_Toc450466001"/>
      <w:r w:rsidRPr="00883971">
        <w:t>Definition</w:t>
      </w:r>
      <w:bookmarkEnd w:id="191"/>
    </w:p>
    <w:p w14:paraId="4781FDF7" w14:textId="51AB8E75" w:rsidR="00D02942" w:rsidRPr="00BD520C" w:rsidRDefault="00D02942" w:rsidP="00D02942">
      <w:pPr>
        <w:pStyle w:val="BodyText"/>
        <w:rPr>
          <w:highlight w:val="yellow"/>
        </w:rPr>
      </w:pPr>
      <w:r w:rsidRPr="00BD520C">
        <w:rPr>
          <w:highlight w:val="yellow"/>
        </w:rPr>
        <w:t xml:space="preserve">The aim of the nautical chart service is to safeguard navigation at sea by providing information such as nature and form of the coast, water depth, tides table, obstructions and other dangers to navigation, location </w:t>
      </w:r>
      <w:r w:rsidR="004C53DC" w:rsidRPr="00BD520C">
        <w:rPr>
          <w:highlight w:val="yellow"/>
        </w:rPr>
        <w:t>and type of aids to navigation.</w:t>
      </w:r>
    </w:p>
    <w:p w14:paraId="60F8CB5D" w14:textId="2A1344D9" w:rsidR="00D02942" w:rsidRPr="00883971" w:rsidRDefault="00D02942" w:rsidP="00D02942">
      <w:pPr>
        <w:pStyle w:val="BodyText"/>
      </w:pPr>
      <w:r w:rsidRPr="00BD520C">
        <w:rPr>
          <w:highlight w:val="yellow"/>
        </w:rPr>
        <w:t>The Nautical Chart service also ensure the distribution, update and licensing of electronic chart to vess</w:t>
      </w:r>
      <w:r w:rsidR="000D6A8A" w:rsidRPr="00BD520C">
        <w:rPr>
          <w:highlight w:val="yellow"/>
        </w:rPr>
        <w:t>els and other maritime parties.</w:t>
      </w:r>
      <w:ins w:id="192" w:author="Administrator" w:date="2017-03-14T15:13:00Z">
        <w:r w:rsidR="00BD520C">
          <w:t xml:space="preserve">  IHO to supply text</w:t>
        </w:r>
      </w:ins>
    </w:p>
    <w:p w14:paraId="439E986F" w14:textId="5BA5DA59" w:rsidR="00D02942" w:rsidRPr="00883971" w:rsidRDefault="00D02942" w:rsidP="004C53DC">
      <w:pPr>
        <w:pStyle w:val="Heading3"/>
      </w:pPr>
      <w:bookmarkStart w:id="193" w:name="_Toc450466002"/>
      <w:r w:rsidRPr="00883971">
        <w:t>Scope</w:t>
      </w:r>
      <w:bookmarkEnd w:id="193"/>
    </w:p>
    <w:p w14:paraId="31EEF244" w14:textId="77777777" w:rsidR="004C53DC" w:rsidRPr="00883971" w:rsidRDefault="004C53DC" w:rsidP="00D02942">
      <w:pPr>
        <w:pStyle w:val="BodyText"/>
      </w:pPr>
    </w:p>
    <w:p w14:paraId="364AB883" w14:textId="04B6811F" w:rsidR="00D02942" w:rsidRPr="00883971" w:rsidRDefault="00D02942" w:rsidP="004C53DC">
      <w:pPr>
        <w:pStyle w:val="Heading3"/>
      </w:pPr>
      <w:bookmarkStart w:id="194" w:name="_Toc450466003"/>
      <w:r w:rsidRPr="00883971">
        <w:t>Objective</w:t>
      </w:r>
      <w:bookmarkEnd w:id="194"/>
    </w:p>
    <w:p w14:paraId="36D0EA34" w14:textId="77777777" w:rsidR="004C53DC" w:rsidRPr="00883971" w:rsidRDefault="004C53DC" w:rsidP="00D02942">
      <w:pPr>
        <w:pStyle w:val="BodyText"/>
      </w:pPr>
    </w:p>
    <w:p w14:paraId="6B95396D" w14:textId="68842E3E" w:rsidR="00D02942" w:rsidRPr="00883971" w:rsidRDefault="00D02942" w:rsidP="004C53DC">
      <w:pPr>
        <w:pStyle w:val="Heading3"/>
      </w:pPr>
      <w:bookmarkStart w:id="195" w:name="_Toc450466004"/>
      <w:r w:rsidRPr="00883971">
        <w:t>User requirements</w:t>
      </w:r>
      <w:bookmarkEnd w:id="195"/>
    </w:p>
    <w:p w14:paraId="784BBC41" w14:textId="77777777" w:rsidR="00D02942" w:rsidRPr="00883971" w:rsidRDefault="00D02942" w:rsidP="00D02942">
      <w:pPr>
        <w:pStyle w:val="BodyText"/>
      </w:pPr>
    </w:p>
    <w:p w14:paraId="0C81F643" w14:textId="4C470707" w:rsidR="00D02942" w:rsidRPr="00883971" w:rsidRDefault="00D02942" w:rsidP="00FF4DF0">
      <w:pPr>
        <w:pStyle w:val="Heading2"/>
      </w:pPr>
      <w:bookmarkStart w:id="196" w:name="_Toc450466005"/>
      <w:r w:rsidRPr="00883971">
        <w:t>MS</w:t>
      </w:r>
      <w:ins w:id="197" w:author="Administrator" w:date="2017-03-14T15:14:00Z">
        <w:r w:rsidR="00BD520C">
          <w:t>P</w:t>
        </w:r>
      </w:ins>
      <w:r w:rsidRPr="00883971">
        <w:t xml:space="preserve"> 12 Nautical publications service</w:t>
      </w:r>
      <w:bookmarkEnd w:id="196"/>
      <w:ins w:id="198" w:author="Administrator" w:date="2017-03-15T09:19:00Z">
        <w:r w:rsidR="003B0C3D">
          <w:t xml:space="preserve"> </w:t>
        </w:r>
        <w:r w:rsidR="003B0C3D" w:rsidRPr="003B0C3D">
          <w:rPr>
            <w:highlight w:val="yellow"/>
          </w:rPr>
          <w:t>[IHO]</w:t>
        </w:r>
      </w:ins>
    </w:p>
    <w:p w14:paraId="33A4FDB5" w14:textId="77777777" w:rsidR="004C53DC" w:rsidRPr="00883971" w:rsidRDefault="004C53DC" w:rsidP="004C53DC">
      <w:pPr>
        <w:pStyle w:val="Heading2separationline"/>
      </w:pPr>
    </w:p>
    <w:p w14:paraId="70D12A80" w14:textId="77777777" w:rsidR="00D02942" w:rsidRPr="00883971" w:rsidRDefault="00D02942" w:rsidP="00D02942">
      <w:pPr>
        <w:pStyle w:val="BodyText"/>
      </w:pPr>
      <w:r w:rsidRPr="00883971">
        <w:t>4.12.1</w:t>
      </w:r>
      <w:r w:rsidRPr="00883971">
        <w:tab/>
        <w:t>Definition</w:t>
      </w:r>
    </w:p>
    <w:p w14:paraId="23585940" w14:textId="517EAEA6" w:rsidR="00D02942" w:rsidRPr="00BD520C" w:rsidRDefault="00D02942" w:rsidP="00D02942">
      <w:pPr>
        <w:pStyle w:val="BodyText"/>
        <w:rPr>
          <w:highlight w:val="yellow"/>
        </w:rPr>
      </w:pPr>
      <w:r w:rsidRPr="00BD520C">
        <w:rPr>
          <w:highlight w:val="yellow"/>
        </w:rPr>
        <w:t xml:space="preserve">The aim of the nautical publication service is to promote navigation awareness and safe navigation of ships. </w:t>
      </w:r>
      <w:r w:rsidR="00DF0C02" w:rsidRPr="00BD520C">
        <w:rPr>
          <w:highlight w:val="yellow"/>
        </w:rPr>
        <w:t xml:space="preserve"> </w:t>
      </w:r>
      <w:r w:rsidRPr="00BD520C">
        <w:rPr>
          <w:highlight w:val="yellow"/>
        </w:rPr>
        <w:t xml:space="preserve">The nature of waterways described by any given nautical publication changes regularly, and a mariner navigating by use of an old or uncorrected publication is courting disaster. </w:t>
      </w:r>
      <w:r w:rsidR="004C53DC" w:rsidRPr="00BD520C">
        <w:rPr>
          <w:highlight w:val="yellow"/>
        </w:rPr>
        <w:t xml:space="preserve"> Nautical publications include:</w:t>
      </w:r>
    </w:p>
    <w:p w14:paraId="0F64C3B2" w14:textId="54DE544F" w:rsidR="00D02942" w:rsidRPr="00BD520C" w:rsidRDefault="00D02942" w:rsidP="00D02942">
      <w:pPr>
        <w:pStyle w:val="BodyText"/>
        <w:rPr>
          <w:highlight w:val="yellow"/>
        </w:rPr>
      </w:pPr>
      <w:proofErr w:type="gramStart"/>
      <w:r w:rsidRPr="00BD520C">
        <w:rPr>
          <w:highlight w:val="yellow"/>
        </w:rPr>
        <w:t>Tidal currents, aids to navigation system, buoys and fog signals, radio aids to marine navigation, chart symbols, terms and abb</w:t>
      </w:r>
      <w:r w:rsidR="004C53DC" w:rsidRPr="00BD520C">
        <w:rPr>
          <w:highlight w:val="yellow"/>
        </w:rPr>
        <w:t>reviations, sailing directions.</w:t>
      </w:r>
      <w:proofErr w:type="gramEnd"/>
    </w:p>
    <w:p w14:paraId="27B4362B" w14:textId="5107894B" w:rsidR="00D02942" w:rsidRPr="00883971" w:rsidRDefault="00D02942" w:rsidP="00D02942">
      <w:pPr>
        <w:pStyle w:val="BodyText"/>
      </w:pPr>
      <w:r w:rsidRPr="00BD520C">
        <w:rPr>
          <w:highlight w:val="yellow"/>
        </w:rPr>
        <w:t xml:space="preserve">A Chart and Publication Correction Record Card system </w:t>
      </w:r>
      <w:proofErr w:type="gramStart"/>
      <w:r w:rsidRPr="00BD520C">
        <w:rPr>
          <w:highlight w:val="yellow"/>
        </w:rPr>
        <w:t>can be used</w:t>
      </w:r>
      <w:proofErr w:type="gramEnd"/>
      <w:r w:rsidRPr="00BD520C">
        <w:rPr>
          <w:highlight w:val="yellow"/>
        </w:rPr>
        <w:t xml:space="preserve"> to ensure that every publication is properly c</w:t>
      </w:r>
      <w:r w:rsidR="004C53DC" w:rsidRPr="00BD520C">
        <w:rPr>
          <w:highlight w:val="yellow"/>
        </w:rPr>
        <w:t>orrected prior use by mariners.</w:t>
      </w:r>
      <w:ins w:id="199" w:author="Administrator" w:date="2017-03-14T15:14:00Z">
        <w:r w:rsidR="00BD520C">
          <w:t xml:space="preserve">  IHO to provide text</w:t>
        </w:r>
      </w:ins>
    </w:p>
    <w:p w14:paraId="478ED36E" w14:textId="66B7D0FB" w:rsidR="00D02942" w:rsidRPr="00883971" w:rsidRDefault="00D02942" w:rsidP="00576659">
      <w:pPr>
        <w:pStyle w:val="Heading3"/>
      </w:pPr>
      <w:bookmarkStart w:id="200" w:name="_Toc450466006"/>
      <w:r w:rsidRPr="00883971">
        <w:t>Scope</w:t>
      </w:r>
      <w:bookmarkEnd w:id="200"/>
    </w:p>
    <w:p w14:paraId="3BA586CF" w14:textId="77777777" w:rsidR="00576659" w:rsidRPr="00883971" w:rsidRDefault="00576659" w:rsidP="00576659">
      <w:pPr>
        <w:pStyle w:val="BodyText"/>
      </w:pPr>
    </w:p>
    <w:p w14:paraId="4D520B8F" w14:textId="34D916AF" w:rsidR="00D02942" w:rsidRPr="00883971" w:rsidRDefault="00D02942" w:rsidP="00576659">
      <w:pPr>
        <w:pStyle w:val="Heading3"/>
      </w:pPr>
      <w:bookmarkStart w:id="201" w:name="_Toc450466007"/>
      <w:r w:rsidRPr="00883971">
        <w:t>Objective</w:t>
      </w:r>
      <w:bookmarkEnd w:id="201"/>
    </w:p>
    <w:p w14:paraId="58318638" w14:textId="77777777" w:rsidR="00576659" w:rsidRPr="00883971" w:rsidRDefault="00576659" w:rsidP="00576659">
      <w:pPr>
        <w:pStyle w:val="BodyText"/>
      </w:pPr>
    </w:p>
    <w:p w14:paraId="5F925CAA" w14:textId="074807D4" w:rsidR="00D02942" w:rsidRPr="00883971" w:rsidRDefault="00D02942" w:rsidP="00576659">
      <w:pPr>
        <w:pStyle w:val="Heading3"/>
      </w:pPr>
      <w:bookmarkStart w:id="202" w:name="_Toc450466008"/>
      <w:r w:rsidRPr="00883971">
        <w:t>User requirements</w:t>
      </w:r>
      <w:bookmarkEnd w:id="202"/>
    </w:p>
    <w:p w14:paraId="0CF9DF4C" w14:textId="77777777" w:rsidR="00D02942" w:rsidRPr="00883971" w:rsidRDefault="00D02942" w:rsidP="00D02942">
      <w:pPr>
        <w:pStyle w:val="BodyText"/>
      </w:pPr>
    </w:p>
    <w:p w14:paraId="0EDFE8C2" w14:textId="0D04C539" w:rsidR="00D02942" w:rsidRPr="00883971" w:rsidRDefault="00D02942" w:rsidP="00FF4DF0">
      <w:pPr>
        <w:pStyle w:val="Heading2"/>
      </w:pPr>
      <w:bookmarkStart w:id="203" w:name="_Toc450466009"/>
      <w:r w:rsidRPr="00883971">
        <w:t>MSP13 Ice navigation service</w:t>
      </w:r>
      <w:bookmarkEnd w:id="203"/>
      <w:ins w:id="204" w:author="Administrator" w:date="2017-03-15T09:19:00Z">
        <w:r w:rsidR="003B0C3D">
          <w:t xml:space="preserve"> </w:t>
        </w:r>
        <w:r w:rsidR="003B0C3D" w:rsidRPr="003B0C3D">
          <w:rPr>
            <w:highlight w:val="yellow"/>
          </w:rPr>
          <w:t>[sweden]</w:t>
        </w:r>
        <w:r w:rsidR="003B0C3D">
          <w:t xml:space="preserve"> +CANADA</w:t>
        </w:r>
      </w:ins>
    </w:p>
    <w:p w14:paraId="634B07AC" w14:textId="77777777" w:rsidR="00576659" w:rsidRPr="00883971" w:rsidRDefault="00576659" w:rsidP="00576659">
      <w:pPr>
        <w:pStyle w:val="Heading2separationline"/>
      </w:pPr>
    </w:p>
    <w:p w14:paraId="3EF1075C" w14:textId="50724A7E" w:rsidR="00D02942" w:rsidRPr="00883971" w:rsidRDefault="00D02942" w:rsidP="00576659">
      <w:pPr>
        <w:pStyle w:val="Heading3"/>
      </w:pPr>
      <w:bookmarkStart w:id="205" w:name="_Toc450466010"/>
      <w:r w:rsidRPr="00883971">
        <w:t>Definition</w:t>
      </w:r>
      <w:bookmarkEnd w:id="205"/>
    </w:p>
    <w:p w14:paraId="3FB426B2" w14:textId="0106B68B" w:rsidR="00D02942" w:rsidRPr="00883971" w:rsidRDefault="00D02942" w:rsidP="00D02942">
      <w:pPr>
        <w:pStyle w:val="BodyText"/>
      </w:pPr>
      <w:r w:rsidRPr="00883971">
        <w:t>The ice navigation service is critical to safeguard the ship navigation in ice-conditions, given how quickly the ice maps become outdated in the rapid changing conditions of the ice-covered navigational regions.</w:t>
      </w:r>
      <w:r w:rsidR="00DF0C02" w:rsidRPr="00883971">
        <w:t xml:space="preserve">  Such services include:</w:t>
      </w:r>
    </w:p>
    <w:p w14:paraId="7D3D3F12" w14:textId="5FA86E27" w:rsidR="00D02942" w:rsidRPr="00883971" w:rsidRDefault="00576659" w:rsidP="00576659">
      <w:pPr>
        <w:pStyle w:val="Bullet1"/>
      </w:pPr>
      <w:r w:rsidRPr="00883971">
        <w:lastRenderedPageBreak/>
        <w:t>i</w:t>
      </w:r>
      <w:r w:rsidR="00D02942" w:rsidRPr="00883971">
        <w:t>ce condition information and operational recommendations/advice</w:t>
      </w:r>
      <w:r w:rsidRPr="00883971">
        <w:t>;</w:t>
      </w:r>
    </w:p>
    <w:p w14:paraId="31A98F86" w14:textId="3ED4B998" w:rsidR="00D02942" w:rsidRPr="00883971" w:rsidRDefault="00576659" w:rsidP="00576659">
      <w:pPr>
        <w:pStyle w:val="Bullet1"/>
      </w:pPr>
      <w:r w:rsidRPr="00883971">
        <w:t>i</w:t>
      </w:r>
      <w:r w:rsidR="00D02942" w:rsidRPr="00883971">
        <w:t>ce condition around a vessel</w:t>
      </w:r>
      <w:r w:rsidRPr="00883971">
        <w:t>;</w:t>
      </w:r>
    </w:p>
    <w:p w14:paraId="50F3D66E" w14:textId="2B8917B7" w:rsidR="00D02942" w:rsidRPr="00883971" w:rsidRDefault="00576659" w:rsidP="00576659">
      <w:pPr>
        <w:pStyle w:val="Bullet1"/>
      </w:pPr>
      <w:r w:rsidRPr="00883971">
        <w:t>v</w:t>
      </w:r>
      <w:r w:rsidR="00D02942" w:rsidRPr="00883971">
        <w:t>essel routing</w:t>
      </w:r>
      <w:r w:rsidRPr="00883971">
        <w:t>;</w:t>
      </w:r>
    </w:p>
    <w:p w14:paraId="35761021" w14:textId="7E1EED98" w:rsidR="00D02942" w:rsidRPr="00883971" w:rsidRDefault="00576659" w:rsidP="00576659">
      <w:pPr>
        <w:pStyle w:val="Bullet1"/>
      </w:pPr>
      <w:r w:rsidRPr="00883971">
        <w:t>v</w:t>
      </w:r>
      <w:r w:rsidR="00D02942" w:rsidRPr="00883971">
        <w:t>essel escort and ice breaking</w:t>
      </w:r>
      <w:r w:rsidRPr="00883971">
        <w:t>;</w:t>
      </w:r>
    </w:p>
    <w:p w14:paraId="0D55977C" w14:textId="73A56F76" w:rsidR="00D02942" w:rsidRPr="00883971" w:rsidRDefault="00576659" w:rsidP="00576659">
      <w:pPr>
        <w:pStyle w:val="Bullet1"/>
      </w:pPr>
      <w:r w:rsidRPr="00883971">
        <w:t>i</w:t>
      </w:r>
      <w:r w:rsidR="00D02942" w:rsidRPr="00883971">
        <w:t>ce drift load and momentum</w:t>
      </w:r>
      <w:r w:rsidRPr="00883971">
        <w:t>;</w:t>
      </w:r>
    </w:p>
    <w:p w14:paraId="27A12D31" w14:textId="452E510A" w:rsidR="00D02942" w:rsidRPr="00883971" w:rsidRDefault="00576659" w:rsidP="00576659">
      <w:pPr>
        <w:pStyle w:val="Bullet1"/>
      </w:pPr>
      <w:proofErr w:type="gramStart"/>
      <w:r w:rsidRPr="00883971">
        <w:t>i</w:t>
      </w:r>
      <w:r w:rsidR="00D02942" w:rsidRPr="00883971">
        <w:t>ce</w:t>
      </w:r>
      <w:proofErr w:type="gramEnd"/>
      <w:r w:rsidR="00D02942" w:rsidRPr="00883971">
        <w:t xml:space="preserve"> patrol</w:t>
      </w:r>
      <w:r w:rsidRPr="00883971">
        <w:t>.</w:t>
      </w:r>
    </w:p>
    <w:p w14:paraId="6D4F6CAB" w14:textId="1CE7D17D" w:rsidR="00D02942" w:rsidRPr="00883971" w:rsidRDefault="00D02942" w:rsidP="00576659">
      <w:pPr>
        <w:pStyle w:val="Heading3"/>
      </w:pPr>
      <w:bookmarkStart w:id="206" w:name="_Toc450466011"/>
      <w:r w:rsidRPr="00883971">
        <w:t>Scope</w:t>
      </w:r>
      <w:bookmarkEnd w:id="206"/>
    </w:p>
    <w:p w14:paraId="204FB1C6" w14:textId="77777777" w:rsidR="00576659" w:rsidRPr="00883971" w:rsidRDefault="00576659" w:rsidP="00576659">
      <w:pPr>
        <w:pStyle w:val="BodyText"/>
      </w:pPr>
    </w:p>
    <w:p w14:paraId="1B08BAFC" w14:textId="045C6E9F" w:rsidR="00D02942" w:rsidRPr="00883971" w:rsidRDefault="00D02942" w:rsidP="00576659">
      <w:pPr>
        <w:pStyle w:val="Heading3"/>
      </w:pPr>
      <w:bookmarkStart w:id="207" w:name="_Toc450466012"/>
      <w:r w:rsidRPr="00883971">
        <w:t>Objective</w:t>
      </w:r>
      <w:bookmarkEnd w:id="207"/>
    </w:p>
    <w:p w14:paraId="2C63B1BA" w14:textId="77777777" w:rsidR="00576659" w:rsidRPr="00883971" w:rsidRDefault="00576659" w:rsidP="00576659">
      <w:pPr>
        <w:pStyle w:val="BodyText"/>
      </w:pPr>
    </w:p>
    <w:p w14:paraId="38FA0786" w14:textId="690C84CE" w:rsidR="00D02942" w:rsidRPr="00883971" w:rsidRDefault="00D02942" w:rsidP="00576659">
      <w:pPr>
        <w:pStyle w:val="Heading3"/>
      </w:pPr>
      <w:bookmarkStart w:id="208" w:name="_Toc450466013"/>
      <w:r w:rsidRPr="00883971">
        <w:t>User requirements</w:t>
      </w:r>
      <w:bookmarkEnd w:id="208"/>
    </w:p>
    <w:p w14:paraId="66C8CAC5" w14:textId="77777777" w:rsidR="00D02942" w:rsidRPr="00883971" w:rsidRDefault="00D02942" w:rsidP="00D02942">
      <w:pPr>
        <w:pStyle w:val="BodyText"/>
      </w:pPr>
    </w:p>
    <w:p w14:paraId="4017D4BD" w14:textId="54E0F0B5" w:rsidR="00D02942" w:rsidRPr="00883971" w:rsidRDefault="00D02942" w:rsidP="00FF4DF0">
      <w:pPr>
        <w:pStyle w:val="Heading2"/>
      </w:pPr>
      <w:bookmarkStart w:id="209" w:name="_Toc450466014"/>
      <w:r w:rsidRPr="00883971">
        <w:t>MSP14 Meteorological information service</w:t>
      </w:r>
      <w:bookmarkEnd w:id="209"/>
      <w:ins w:id="210" w:author="Administrator" w:date="2017-03-15T09:20:00Z">
        <w:r w:rsidR="003B0C3D">
          <w:t xml:space="preserve"> [</w:t>
        </w:r>
        <w:r w:rsidR="003B0C3D" w:rsidRPr="003B0C3D">
          <w:rPr>
            <w:highlight w:val="yellow"/>
          </w:rPr>
          <w:t>WMO</w:t>
        </w:r>
        <w:proofErr w:type="gramStart"/>
        <w:r w:rsidR="003B0C3D" w:rsidRPr="003B0C3D">
          <w:rPr>
            <w:highlight w:val="yellow"/>
          </w:rPr>
          <w:t>]</w:t>
        </w:r>
      </w:ins>
      <w:ins w:id="211" w:author="Administrator" w:date="2017-03-15T09:21:00Z">
        <w:r w:rsidR="003B0C3D" w:rsidRPr="003B0C3D">
          <w:rPr>
            <w:highlight w:val="yellow"/>
          </w:rPr>
          <w:t>+</w:t>
        </w:r>
        <w:proofErr w:type="gramEnd"/>
        <w:r w:rsidR="003B0C3D" w:rsidRPr="003B0C3D">
          <w:rPr>
            <w:highlight w:val="yellow"/>
          </w:rPr>
          <w:t>NORWAY</w:t>
        </w:r>
      </w:ins>
    </w:p>
    <w:p w14:paraId="057F10C5" w14:textId="77777777" w:rsidR="00576659" w:rsidRPr="00883971" w:rsidRDefault="00576659" w:rsidP="00576659">
      <w:pPr>
        <w:pStyle w:val="Heading2separationline"/>
      </w:pPr>
    </w:p>
    <w:p w14:paraId="6D492316" w14:textId="76B31806" w:rsidR="00D02942" w:rsidRPr="00883971" w:rsidRDefault="00D02942" w:rsidP="00576659">
      <w:pPr>
        <w:pStyle w:val="Heading3"/>
      </w:pPr>
      <w:bookmarkStart w:id="212" w:name="_Toc450466015"/>
      <w:r w:rsidRPr="00883971">
        <w:t>Definition</w:t>
      </w:r>
      <w:bookmarkEnd w:id="212"/>
    </w:p>
    <w:p w14:paraId="29D3E753" w14:textId="534B7FCB" w:rsidR="00D02942" w:rsidRPr="00883971" w:rsidRDefault="00D02942" w:rsidP="00D02942">
      <w:pPr>
        <w:pStyle w:val="BodyText"/>
      </w:pPr>
      <w:r w:rsidRPr="00883971">
        <w:t>The meteorological service is essential to safeguard the traffic at sea by providing real-time weather conditions, forecasts, warnings, and weather routeing to mariners who will use these types of information to</w:t>
      </w:r>
      <w:r w:rsidR="00576659" w:rsidRPr="00883971">
        <w:t xml:space="preserve"> support their decision-making.</w:t>
      </w:r>
    </w:p>
    <w:p w14:paraId="415E1705" w14:textId="27515F96" w:rsidR="00D02942" w:rsidRPr="00883971" w:rsidRDefault="00D02942" w:rsidP="00D02942">
      <w:pPr>
        <w:pStyle w:val="BodyText"/>
      </w:pPr>
      <w:r w:rsidRPr="00883971">
        <w:t xml:space="preserve">The meteorological service is essential to safeguard the traffic at sea by providing weather, climate digital forecasts and related information to mariners who will use these types of information to support their </w:t>
      </w:r>
      <w:proofErr w:type="gramStart"/>
      <w:r w:rsidRPr="00883971">
        <w:t>decision ma</w:t>
      </w:r>
      <w:r w:rsidR="00576659" w:rsidRPr="00883971">
        <w:t>king</w:t>
      </w:r>
      <w:proofErr w:type="gramEnd"/>
      <w:r w:rsidR="00576659" w:rsidRPr="00883971">
        <w:t>.  Such information includes:</w:t>
      </w:r>
    </w:p>
    <w:p w14:paraId="51A5F9AD" w14:textId="1AFD8BEA" w:rsidR="00D02942" w:rsidRPr="00883971" w:rsidRDefault="00576659" w:rsidP="00576659">
      <w:pPr>
        <w:pStyle w:val="Bullet1"/>
      </w:pPr>
      <w:r w:rsidRPr="00883971">
        <w:t>w</w:t>
      </w:r>
      <w:r w:rsidR="00D02942" w:rsidRPr="00883971">
        <w:t xml:space="preserve">eather routing, </w:t>
      </w:r>
      <w:r w:rsidRPr="00883971">
        <w:t>s</w:t>
      </w:r>
      <w:r w:rsidR="00D02942" w:rsidRPr="00883971">
        <w:t xml:space="preserve">olar radiation, </w:t>
      </w:r>
      <w:r w:rsidRPr="00883971">
        <w:t>p</w:t>
      </w:r>
      <w:r w:rsidR="00D02942" w:rsidRPr="00883971">
        <w:t>recipitation</w:t>
      </w:r>
      <w:r w:rsidRPr="00883971">
        <w:t>;</w:t>
      </w:r>
    </w:p>
    <w:p w14:paraId="67683A09" w14:textId="00B24D84" w:rsidR="00D02942" w:rsidRPr="00883971" w:rsidRDefault="00576659" w:rsidP="00576659">
      <w:pPr>
        <w:pStyle w:val="Bullet1"/>
      </w:pPr>
      <w:r w:rsidRPr="00883971">
        <w:t xml:space="preserve">cold/hot </w:t>
      </w:r>
      <w:r w:rsidR="007B7C55">
        <w:t>periods</w:t>
      </w:r>
      <w:r w:rsidRPr="00883971">
        <w:t>, warnings;</w:t>
      </w:r>
    </w:p>
    <w:p w14:paraId="24876375" w14:textId="654BAF7E" w:rsidR="00D02942" w:rsidRPr="00883971" w:rsidRDefault="00576659" w:rsidP="00576659">
      <w:pPr>
        <w:pStyle w:val="Bullet1"/>
      </w:pPr>
      <w:r w:rsidRPr="00883971">
        <w:t>a</w:t>
      </w:r>
      <w:r w:rsidR="00D02942" w:rsidRPr="00883971">
        <w:t xml:space="preserve">ir temperature, </w:t>
      </w:r>
      <w:r w:rsidRPr="00883971">
        <w:t>w</w:t>
      </w:r>
      <w:r w:rsidR="00D02942" w:rsidRPr="00883971">
        <w:t>ind speed &amp;</w:t>
      </w:r>
      <w:r w:rsidRPr="00883971">
        <w:t>d</w:t>
      </w:r>
      <w:r w:rsidR="00D02942" w:rsidRPr="00883971">
        <w:t>irection</w:t>
      </w:r>
      <w:r w:rsidRPr="00883971">
        <w:t>;</w:t>
      </w:r>
    </w:p>
    <w:p w14:paraId="78FF4077" w14:textId="4317F4DA" w:rsidR="00D02942" w:rsidRPr="00883971" w:rsidRDefault="00576659" w:rsidP="00576659">
      <w:pPr>
        <w:pStyle w:val="Bullet1"/>
      </w:pPr>
      <w:proofErr w:type="gramStart"/>
      <w:r w:rsidRPr="00883971">
        <w:t>c</w:t>
      </w:r>
      <w:r w:rsidR="00D02942" w:rsidRPr="00883971">
        <w:t>loud</w:t>
      </w:r>
      <w:proofErr w:type="gramEnd"/>
      <w:r w:rsidR="00D02942" w:rsidRPr="00883971">
        <w:t xml:space="preserve"> cover, </w:t>
      </w:r>
      <w:r w:rsidRPr="00883971">
        <w:t>b</w:t>
      </w:r>
      <w:r w:rsidR="00D02942" w:rsidRPr="00883971">
        <w:t>arometric pressure</w:t>
      </w:r>
      <w:r w:rsidRPr="00883971">
        <w:t>.</w:t>
      </w:r>
    </w:p>
    <w:p w14:paraId="73590193" w14:textId="77CCCEB6" w:rsidR="00D02942" w:rsidRPr="00883971" w:rsidRDefault="00D02942" w:rsidP="00576659">
      <w:pPr>
        <w:pStyle w:val="Heading3"/>
      </w:pPr>
      <w:bookmarkStart w:id="213" w:name="_Toc450466016"/>
      <w:r w:rsidRPr="00883971">
        <w:t>Scope</w:t>
      </w:r>
      <w:bookmarkEnd w:id="213"/>
    </w:p>
    <w:p w14:paraId="3131B0D0" w14:textId="77777777" w:rsidR="00576659" w:rsidRPr="00883971" w:rsidRDefault="00576659" w:rsidP="00576659">
      <w:pPr>
        <w:pStyle w:val="BodyText"/>
      </w:pPr>
    </w:p>
    <w:p w14:paraId="389E576B" w14:textId="0723186D" w:rsidR="00D02942" w:rsidRPr="00883971" w:rsidRDefault="00D02942" w:rsidP="00576659">
      <w:pPr>
        <w:pStyle w:val="Heading3"/>
      </w:pPr>
      <w:bookmarkStart w:id="214" w:name="_Toc450466017"/>
      <w:r w:rsidRPr="00883971">
        <w:t>Objective</w:t>
      </w:r>
      <w:bookmarkEnd w:id="214"/>
    </w:p>
    <w:p w14:paraId="5A58F88C" w14:textId="77777777" w:rsidR="00576659" w:rsidRPr="00883971" w:rsidRDefault="00576659" w:rsidP="00576659">
      <w:pPr>
        <w:pStyle w:val="BodyText"/>
      </w:pPr>
    </w:p>
    <w:p w14:paraId="2D8C76D1" w14:textId="686CCE42" w:rsidR="00D02942" w:rsidRPr="00883971" w:rsidRDefault="00D02942" w:rsidP="00576659">
      <w:pPr>
        <w:pStyle w:val="Heading3"/>
      </w:pPr>
      <w:bookmarkStart w:id="215" w:name="_Toc450466018"/>
      <w:r w:rsidRPr="00883971">
        <w:t>User requirements</w:t>
      </w:r>
      <w:bookmarkEnd w:id="215"/>
    </w:p>
    <w:p w14:paraId="2243FCA9" w14:textId="77777777" w:rsidR="00576659" w:rsidRPr="00883971" w:rsidRDefault="00576659" w:rsidP="00D02942">
      <w:pPr>
        <w:pStyle w:val="BodyText"/>
      </w:pPr>
    </w:p>
    <w:p w14:paraId="71B70D80" w14:textId="437A98E8" w:rsidR="00D02942" w:rsidRPr="00883971" w:rsidRDefault="00D02942" w:rsidP="00FF4DF0">
      <w:pPr>
        <w:pStyle w:val="Heading2"/>
      </w:pPr>
      <w:bookmarkStart w:id="216" w:name="_Toc450466019"/>
      <w:r w:rsidRPr="00883971">
        <w:t xml:space="preserve">MSP15 Real-time hydrographic and environmental information </w:t>
      </w:r>
      <w:proofErr w:type="gramStart"/>
      <w:r w:rsidRPr="00883971">
        <w:t>services</w:t>
      </w:r>
      <w:bookmarkEnd w:id="216"/>
      <w:proofErr w:type="gramEnd"/>
      <w:ins w:id="217" w:author="Administrator" w:date="2017-03-15T09:21:00Z">
        <w:r w:rsidR="003B0C3D">
          <w:br/>
        </w:r>
        <w:r w:rsidR="003B0C3D" w:rsidRPr="003B0C3D">
          <w:rPr>
            <w:highlight w:val="yellow"/>
          </w:rPr>
          <w:t>[IHO]</w:t>
        </w:r>
      </w:ins>
      <w:ins w:id="218" w:author="Administrator" w:date="2017-03-15T09:22:00Z">
        <w:r w:rsidR="003B0C3D">
          <w:t xml:space="preserve"> </w:t>
        </w:r>
      </w:ins>
    </w:p>
    <w:p w14:paraId="3C0CA721" w14:textId="77777777" w:rsidR="00576659" w:rsidRPr="00883971" w:rsidRDefault="00576659" w:rsidP="00576659">
      <w:pPr>
        <w:pStyle w:val="Heading2separationline"/>
      </w:pPr>
    </w:p>
    <w:p w14:paraId="168DCFD7" w14:textId="4C746E49" w:rsidR="00D02942" w:rsidRPr="00883971" w:rsidRDefault="00D02942" w:rsidP="00576659">
      <w:pPr>
        <w:pStyle w:val="Heading3"/>
      </w:pPr>
      <w:bookmarkStart w:id="219" w:name="_Toc450466020"/>
      <w:r w:rsidRPr="00883971">
        <w:t>Definition</w:t>
      </w:r>
      <w:bookmarkEnd w:id="219"/>
    </w:p>
    <w:p w14:paraId="596B2F5D" w14:textId="09D135CC" w:rsidR="00D02942" w:rsidRPr="00BD520C" w:rsidRDefault="00D02942" w:rsidP="00D02942">
      <w:pPr>
        <w:pStyle w:val="BodyText"/>
        <w:rPr>
          <w:highlight w:val="yellow"/>
        </w:rPr>
      </w:pPr>
      <w:r w:rsidRPr="00BD520C">
        <w:rPr>
          <w:highlight w:val="yellow"/>
        </w:rPr>
        <w:t>The real time and forecast hydrographic and environmental information services are essential to safeguard navigation at s</w:t>
      </w:r>
      <w:r w:rsidR="00576659" w:rsidRPr="00BD520C">
        <w:rPr>
          <w:highlight w:val="yellow"/>
        </w:rPr>
        <w:t>ea and protect the environment.</w:t>
      </w:r>
    </w:p>
    <w:p w14:paraId="0004EED6" w14:textId="6AA46A64" w:rsidR="00D02942" w:rsidRPr="00BD520C" w:rsidRDefault="00D02942" w:rsidP="00D02942">
      <w:pPr>
        <w:pStyle w:val="BodyText"/>
        <w:rPr>
          <w:highlight w:val="yellow"/>
        </w:rPr>
      </w:pPr>
      <w:r w:rsidRPr="00BD520C">
        <w:rPr>
          <w:highlight w:val="yellow"/>
        </w:rPr>
        <w:lastRenderedPageBreak/>
        <w:t xml:space="preserve">The real time hydrographic and environmental information service is essential to safeguard navigation at sea and protect the environment. </w:t>
      </w:r>
      <w:r w:rsidR="00576659" w:rsidRPr="00BD520C">
        <w:rPr>
          <w:highlight w:val="yellow"/>
        </w:rPr>
        <w:t xml:space="preserve"> </w:t>
      </w:r>
      <w:r w:rsidRPr="00BD520C">
        <w:rPr>
          <w:highlight w:val="yellow"/>
        </w:rPr>
        <w:t>Th</w:t>
      </w:r>
      <w:r w:rsidR="00576659" w:rsidRPr="00BD520C">
        <w:rPr>
          <w:highlight w:val="yellow"/>
        </w:rPr>
        <w:t xml:space="preserve">e </w:t>
      </w:r>
      <w:proofErr w:type="gramStart"/>
      <w:r w:rsidR="00576659" w:rsidRPr="00BD520C">
        <w:rPr>
          <w:highlight w:val="yellow"/>
        </w:rPr>
        <w:t xml:space="preserve">service provided </w:t>
      </w:r>
      <w:r w:rsidR="007B7C55" w:rsidRPr="00BD520C">
        <w:rPr>
          <w:highlight w:val="yellow"/>
        </w:rPr>
        <w:t>include</w:t>
      </w:r>
      <w:proofErr w:type="gramEnd"/>
      <w:r w:rsidR="00576659" w:rsidRPr="00BD520C">
        <w:rPr>
          <w:highlight w:val="yellow"/>
        </w:rPr>
        <w:t>:</w:t>
      </w:r>
    </w:p>
    <w:p w14:paraId="584B385F" w14:textId="09D8A02D" w:rsidR="00D02942" w:rsidRPr="00BD520C" w:rsidRDefault="00576659" w:rsidP="00576659">
      <w:pPr>
        <w:pStyle w:val="Bullet1"/>
        <w:rPr>
          <w:highlight w:val="yellow"/>
        </w:rPr>
      </w:pPr>
      <w:r w:rsidRPr="00BD520C">
        <w:rPr>
          <w:highlight w:val="yellow"/>
        </w:rPr>
        <w:t>c</w:t>
      </w:r>
      <w:r w:rsidR="00D02942" w:rsidRPr="00BD520C">
        <w:rPr>
          <w:highlight w:val="yellow"/>
        </w:rPr>
        <w:t>urrent speed and direction</w:t>
      </w:r>
      <w:r w:rsidRPr="00BD520C">
        <w:rPr>
          <w:highlight w:val="yellow"/>
        </w:rPr>
        <w:t>;</w:t>
      </w:r>
    </w:p>
    <w:p w14:paraId="58BE69EE" w14:textId="5B15F5E5" w:rsidR="00D02942" w:rsidRPr="00BD520C" w:rsidRDefault="00576659" w:rsidP="00576659">
      <w:pPr>
        <w:pStyle w:val="Bullet1"/>
        <w:rPr>
          <w:highlight w:val="yellow"/>
        </w:rPr>
      </w:pPr>
      <w:r w:rsidRPr="00BD520C">
        <w:rPr>
          <w:highlight w:val="yellow"/>
        </w:rPr>
        <w:t>w</w:t>
      </w:r>
      <w:r w:rsidR="00D02942" w:rsidRPr="00BD520C">
        <w:rPr>
          <w:highlight w:val="yellow"/>
        </w:rPr>
        <w:t>ave height</w:t>
      </w:r>
      <w:r w:rsidRPr="00BD520C">
        <w:rPr>
          <w:highlight w:val="yellow"/>
        </w:rPr>
        <w:t>;</w:t>
      </w:r>
    </w:p>
    <w:p w14:paraId="1BF2B9DD" w14:textId="02FB6633" w:rsidR="00D02942" w:rsidRPr="00BD520C" w:rsidRDefault="00576659" w:rsidP="00576659">
      <w:pPr>
        <w:pStyle w:val="Bullet1"/>
        <w:rPr>
          <w:highlight w:val="yellow"/>
        </w:rPr>
      </w:pPr>
      <w:r w:rsidRPr="00BD520C">
        <w:rPr>
          <w:highlight w:val="yellow"/>
        </w:rPr>
        <w:t>m</w:t>
      </w:r>
      <w:r w:rsidR="00D02942" w:rsidRPr="00BD520C">
        <w:rPr>
          <w:highlight w:val="yellow"/>
        </w:rPr>
        <w:t>arine habitat and bathymetry</w:t>
      </w:r>
      <w:r w:rsidRPr="00BD520C">
        <w:rPr>
          <w:highlight w:val="yellow"/>
        </w:rPr>
        <w:t>;</w:t>
      </w:r>
    </w:p>
    <w:p w14:paraId="49D10410" w14:textId="02A500DE" w:rsidR="00D02942" w:rsidRPr="00BD520C" w:rsidRDefault="00D02942" w:rsidP="00576659">
      <w:pPr>
        <w:pStyle w:val="Bullet1"/>
        <w:rPr>
          <w:highlight w:val="yellow"/>
        </w:rPr>
      </w:pPr>
      <w:r w:rsidRPr="00BD520C">
        <w:rPr>
          <w:highlight w:val="yellow"/>
        </w:rPr>
        <w:t>Sailing Directions (or pilots): detailed descriptions of areas of the sea, shipping routes, harbours, aids to navigation, regulations, etc.</w:t>
      </w:r>
      <w:r w:rsidR="00576659" w:rsidRPr="00BD520C">
        <w:rPr>
          <w:highlight w:val="yellow"/>
        </w:rPr>
        <w:t>;</w:t>
      </w:r>
    </w:p>
    <w:p w14:paraId="7295BD2A" w14:textId="33CDC88B" w:rsidR="00D02942" w:rsidRPr="00BD520C" w:rsidRDefault="00D02942" w:rsidP="00576659">
      <w:pPr>
        <w:pStyle w:val="Bullet1"/>
        <w:rPr>
          <w:highlight w:val="yellow"/>
        </w:rPr>
      </w:pPr>
      <w:r w:rsidRPr="00BD520C">
        <w:rPr>
          <w:highlight w:val="yellow"/>
        </w:rPr>
        <w:t xml:space="preserve">Lists of lights: descriptions of lighthouses and </w:t>
      </w:r>
      <w:proofErr w:type="spellStart"/>
      <w:r w:rsidRPr="00BD520C">
        <w:rPr>
          <w:highlight w:val="yellow"/>
        </w:rPr>
        <w:t>lightbouys</w:t>
      </w:r>
      <w:proofErr w:type="spellEnd"/>
      <w:r w:rsidR="00576659" w:rsidRPr="00BD520C">
        <w:rPr>
          <w:highlight w:val="yellow"/>
        </w:rPr>
        <w:t>;</w:t>
      </w:r>
    </w:p>
    <w:p w14:paraId="7586EEEA" w14:textId="44555E24" w:rsidR="00D02942" w:rsidRPr="00BD520C" w:rsidRDefault="00576659" w:rsidP="00576659">
      <w:pPr>
        <w:pStyle w:val="Bullet1"/>
        <w:rPr>
          <w:highlight w:val="yellow"/>
        </w:rPr>
      </w:pPr>
      <w:r w:rsidRPr="00BD520C">
        <w:rPr>
          <w:highlight w:val="yellow"/>
        </w:rPr>
        <w:t>t</w:t>
      </w:r>
      <w:r w:rsidR="00D02942" w:rsidRPr="00BD520C">
        <w:rPr>
          <w:highlight w:val="yellow"/>
        </w:rPr>
        <w:t>ide surge prediction tables and tidal stream atlases</w:t>
      </w:r>
      <w:r w:rsidRPr="00BD520C">
        <w:rPr>
          <w:highlight w:val="yellow"/>
        </w:rPr>
        <w:t>;</w:t>
      </w:r>
    </w:p>
    <w:p w14:paraId="54886E2F" w14:textId="770F4A6B" w:rsidR="00D02942" w:rsidRPr="00BD520C" w:rsidRDefault="00576659" w:rsidP="00576659">
      <w:pPr>
        <w:pStyle w:val="Bullet1"/>
        <w:rPr>
          <w:highlight w:val="yellow"/>
        </w:rPr>
      </w:pPr>
      <w:r w:rsidRPr="00BD520C">
        <w:rPr>
          <w:highlight w:val="yellow"/>
        </w:rPr>
        <w:t>e</w:t>
      </w:r>
      <w:r w:rsidR="00D02942" w:rsidRPr="00BD520C">
        <w:rPr>
          <w:highlight w:val="yellow"/>
        </w:rPr>
        <w:t>phemerides and nautical almanacs for celestial navigation</w:t>
      </w:r>
      <w:r w:rsidRPr="00BD520C">
        <w:rPr>
          <w:highlight w:val="yellow"/>
        </w:rPr>
        <w:t>;</w:t>
      </w:r>
    </w:p>
    <w:p w14:paraId="10F7DF90" w14:textId="0BD2D7C2" w:rsidR="00D02942" w:rsidRDefault="00D02942" w:rsidP="00576659">
      <w:pPr>
        <w:pStyle w:val="Bullet1"/>
        <w:rPr>
          <w:ins w:id="220" w:author="Administrator" w:date="2017-03-14T15:15:00Z"/>
          <w:highlight w:val="yellow"/>
        </w:rPr>
      </w:pPr>
      <w:r w:rsidRPr="00BD520C">
        <w:rPr>
          <w:highlight w:val="yellow"/>
        </w:rPr>
        <w:t>Notice to Mariners: periodical (</w:t>
      </w:r>
      <w:proofErr w:type="gramStart"/>
      <w:r w:rsidRPr="00BD520C">
        <w:rPr>
          <w:highlight w:val="yellow"/>
        </w:rPr>
        <w:t>often weekly</w:t>
      </w:r>
      <w:proofErr w:type="gramEnd"/>
      <w:r w:rsidRPr="00BD520C">
        <w:rPr>
          <w:highlight w:val="yellow"/>
        </w:rPr>
        <w:t>) updates and corrections for n</w:t>
      </w:r>
      <w:r w:rsidR="00576659" w:rsidRPr="00BD520C">
        <w:rPr>
          <w:highlight w:val="yellow"/>
        </w:rPr>
        <w:t>autical charts and publications.</w:t>
      </w:r>
    </w:p>
    <w:p w14:paraId="292AF4D0" w14:textId="6FFE9EFC" w:rsidR="00BD520C" w:rsidRPr="00BD520C" w:rsidRDefault="00BD520C" w:rsidP="00BD520C">
      <w:pPr>
        <w:pStyle w:val="BodyText"/>
        <w:rPr>
          <w:highlight w:val="yellow"/>
        </w:rPr>
      </w:pPr>
      <w:ins w:id="221" w:author="Administrator" w:date="2017-03-14T15:15:00Z">
        <w:r>
          <w:rPr>
            <w:highlight w:val="yellow"/>
          </w:rPr>
          <w:t>IHO to provide text</w:t>
        </w:r>
      </w:ins>
    </w:p>
    <w:p w14:paraId="10484CAA" w14:textId="20A6D8A5" w:rsidR="00D02942" w:rsidRPr="00883971" w:rsidRDefault="00D02942" w:rsidP="00576659">
      <w:pPr>
        <w:pStyle w:val="Heading3"/>
      </w:pPr>
      <w:bookmarkStart w:id="222" w:name="_Toc450466021"/>
      <w:r w:rsidRPr="00883971">
        <w:t>Scope</w:t>
      </w:r>
      <w:bookmarkEnd w:id="222"/>
    </w:p>
    <w:p w14:paraId="48B102FB" w14:textId="77777777" w:rsidR="00576659" w:rsidRPr="00883971" w:rsidRDefault="00576659" w:rsidP="00576659">
      <w:pPr>
        <w:pStyle w:val="BodyText"/>
      </w:pPr>
    </w:p>
    <w:p w14:paraId="40B1D5D2" w14:textId="7EF6448E" w:rsidR="00D02942" w:rsidRPr="00883971" w:rsidRDefault="00D02942" w:rsidP="00576659">
      <w:pPr>
        <w:pStyle w:val="Heading3"/>
      </w:pPr>
      <w:bookmarkStart w:id="223" w:name="_Toc450466022"/>
      <w:r w:rsidRPr="00883971">
        <w:t>Objective</w:t>
      </w:r>
      <w:bookmarkEnd w:id="223"/>
    </w:p>
    <w:p w14:paraId="49CC39B7" w14:textId="77777777" w:rsidR="00576659" w:rsidRPr="00883971" w:rsidRDefault="00576659" w:rsidP="00576659">
      <w:pPr>
        <w:pStyle w:val="BodyText"/>
      </w:pPr>
    </w:p>
    <w:p w14:paraId="0164BEBF" w14:textId="3BD1E977" w:rsidR="00D02942" w:rsidRPr="00883971" w:rsidRDefault="00D02942" w:rsidP="00576659">
      <w:pPr>
        <w:pStyle w:val="Heading3"/>
      </w:pPr>
      <w:bookmarkStart w:id="224" w:name="_Toc450466023"/>
      <w:r w:rsidRPr="00883971">
        <w:t>User requirement</w:t>
      </w:r>
      <w:bookmarkEnd w:id="224"/>
    </w:p>
    <w:p w14:paraId="5565ABD6" w14:textId="77777777" w:rsidR="00D02942" w:rsidRPr="00883971" w:rsidRDefault="00D02942" w:rsidP="00D02942">
      <w:pPr>
        <w:pStyle w:val="BodyText"/>
      </w:pPr>
    </w:p>
    <w:p w14:paraId="387E1E2D" w14:textId="3E4EAF8A" w:rsidR="00D02942" w:rsidRPr="00883971" w:rsidRDefault="00D02942" w:rsidP="00FF4DF0">
      <w:pPr>
        <w:pStyle w:val="Heading2"/>
      </w:pPr>
      <w:bookmarkStart w:id="225" w:name="_Toc450466024"/>
      <w:r w:rsidRPr="00883971">
        <w:t>MSP16 Search and Rescue (SAR) Service</w:t>
      </w:r>
      <w:bookmarkEnd w:id="225"/>
      <w:ins w:id="226" w:author="Administrator" w:date="2017-03-15T09:23:00Z">
        <w:r w:rsidR="003B0C3D">
          <w:t xml:space="preserve"> </w:t>
        </w:r>
        <w:r w:rsidR="003B0C3D" w:rsidRPr="003B0C3D">
          <w:rPr>
            <w:highlight w:val="yellow"/>
          </w:rPr>
          <w:t>[NORWAY]</w:t>
        </w:r>
        <w:r w:rsidR="003B0C3D">
          <w:t xml:space="preserve"> +IMRF</w:t>
        </w:r>
      </w:ins>
      <w:ins w:id="227" w:author="Administrator" w:date="2017-03-15T10:08:00Z">
        <w:r w:rsidR="00AA76BC">
          <w:t>+sweden</w:t>
        </w:r>
      </w:ins>
    </w:p>
    <w:p w14:paraId="30BA73E7" w14:textId="77777777" w:rsidR="00576659" w:rsidRPr="00883971" w:rsidRDefault="00576659" w:rsidP="00576659">
      <w:pPr>
        <w:pStyle w:val="Heading2separationline"/>
      </w:pPr>
    </w:p>
    <w:p w14:paraId="59587605" w14:textId="7BFD383C" w:rsidR="00D02942" w:rsidRPr="00883971" w:rsidRDefault="00D02942" w:rsidP="00576659">
      <w:pPr>
        <w:pStyle w:val="Heading3"/>
      </w:pPr>
      <w:bookmarkStart w:id="228" w:name="_Toc450466025"/>
      <w:r w:rsidRPr="00883971">
        <w:t>Definition</w:t>
      </w:r>
      <w:bookmarkEnd w:id="228"/>
    </w:p>
    <w:p w14:paraId="31B47735" w14:textId="3A890B12" w:rsidR="00D02942" w:rsidRPr="00883971" w:rsidRDefault="00D02942" w:rsidP="00D02942">
      <w:pPr>
        <w:pStyle w:val="BodyText"/>
      </w:pPr>
      <w:r w:rsidRPr="00883971">
        <w:t>The SAR service is responsible for assisting, coordinating search and rescue operations at sea. In maintaining a state of full readiness, the Services may assist the followi</w:t>
      </w:r>
      <w:r w:rsidR="00BC70AA" w:rsidRPr="00883971">
        <w:t>ng search and rescue functions:</w:t>
      </w:r>
    </w:p>
    <w:p w14:paraId="734DFA7A" w14:textId="7AE52BF5" w:rsidR="00D02942" w:rsidRPr="00883971" w:rsidRDefault="00D02942" w:rsidP="007A149E">
      <w:pPr>
        <w:pStyle w:val="Bullet1"/>
      </w:pPr>
      <w:r w:rsidRPr="00883971">
        <w:t>The crew and pas</w:t>
      </w:r>
      <w:r w:rsidR="00DF0C02" w:rsidRPr="00883971">
        <w:t>sengers of vessels in distress;</w:t>
      </w:r>
    </w:p>
    <w:p w14:paraId="118F0C70" w14:textId="5DC61177" w:rsidR="00D02942" w:rsidRPr="00883971" w:rsidRDefault="00D02942" w:rsidP="007A149E">
      <w:pPr>
        <w:pStyle w:val="Bullet1"/>
      </w:pPr>
      <w:proofErr w:type="gramStart"/>
      <w:r w:rsidRPr="00883971">
        <w:t>Victims of maritime and aircraft accidents or incidents</w:t>
      </w:r>
      <w:r w:rsidR="007A149E" w:rsidRPr="00883971">
        <w:t>.</w:t>
      </w:r>
      <w:proofErr w:type="gramEnd"/>
    </w:p>
    <w:p w14:paraId="37DCF0BE" w14:textId="207D86B1" w:rsidR="00D02942" w:rsidRPr="00883971" w:rsidRDefault="00D02942" w:rsidP="00D02942">
      <w:pPr>
        <w:pStyle w:val="BodyText"/>
      </w:pPr>
      <w:r w:rsidRPr="00883971">
        <w:t xml:space="preserve">The SAR services must also coordinate the evacuation of seriously injured or ill person from a vessel at sea when the person requires medical treatment sooner than the vessel would be able to get him or her </w:t>
      </w:r>
      <w:r w:rsidR="00DF0C02" w:rsidRPr="00883971">
        <w:t>to a suitable medical facility.</w:t>
      </w:r>
    </w:p>
    <w:p w14:paraId="320C6A83" w14:textId="7883F39A" w:rsidR="00D02942" w:rsidRPr="00883971" w:rsidRDefault="00D02942" w:rsidP="00D02942">
      <w:pPr>
        <w:pStyle w:val="BodyText"/>
      </w:pPr>
      <w:r w:rsidRPr="00883971">
        <w:t xml:space="preserve">The Services may also be pro-actively </w:t>
      </w:r>
      <w:r w:rsidR="00DF0C02" w:rsidRPr="00883971">
        <w:t>involved in activities such as:</w:t>
      </w:r>
    </w:p>
    <w:p w14:paraId="215EF3FD" w14:textId="155DCCA9" w:rsidR="00D02942" w:rsidRPr="00883971" w:rsidRDefault="00D02942" w:rsidP="00371E61">
      <w:pPr>
        <w:pStyle w:val="Bullet1"/>
      </w:pPr>
      <w:r w:rsidRPr="00883971">
        <w:t>Information collection, distri</w:t>
      </w:r>
      <w:r w:rsidR="00D40ADD" w:rsidRPr="00883971">
        <w:t>bution, and coordination;</w:t>
      </w:r>
    </w:p>
    <w:p w14:paraId="52C306ED" w14:textId="76CFE53F" w:rsidR="00D02942" w:rsidRPr="00883971" w:rsidRDefault="00D02942" w:rsidP="00371E61">
      <w:pPr>
        <w:pStyle w:val="Bullet1"/>
      </w:pPr>
      <w:r w:rsidRPr="00883971">
        <w:t>Monitoring towing operations</w:t>
      </w:r>
      <w:r w:rsidR="00D17E13" w:rsidRPr="00883971">
        <w:t>;</w:t>
      </w:r>
    </w:p>
    <w:p w14:paraId="1EEDA005" w14:textId="6318F9CE" w:rsidR="00D02942" w:rsidRPr="00883971" w:rsidRDefault="00D02942" w:rsidP="00371E61">
      <w:pPr>
        <w:pStyle w:val="Bullet1"/>
      </w:pPr>
      <w:r w:rsidRPr="00883971">
        <w:t>Monitors and evaluates levels of risk from Maritime Safety Information (MSI) broadcasts to ensure an immediate response in case of life thr</w:t>
      </w:r>
      <w:r w:rsidR="00D17E13" w:rsidRPr="00883971">
        <w:t>eatening situations developing;</w:t>
      </w:r>
    </w:p>
    <w:p w14:paraId="1D20A534" w14:textId="7CF43594" w:rsidR="00D02942" w:rsidRPr="00883971" w:rsidRDefault="00D02942" w:rsidP="00371E61">
      <w:pPr>
        <w:pStyle w:val="Bullet1"/>
      </w:pPr>
      <w:r w:rsidRPr="00883971">
        <w:t>Monitoring vessels not under command</w:t>
      </w:r>
      <w:r w:rsidR="00D17E13" w:rsidRPr="00883971">
        <w:t>;</w:t>
      </w:r>
    </w:p>
    <w:p w14:paraId="086E7703" w14:textId="1DF0FB06" w:rsidR="00D02942" w:rsidRPr="00883971" w:rsidRDefault="00D02942" w:rsidP="00371E61">
      <w:pPr>
        <w:pStyle w:val="Bullet1"/>
      </w:pPr>
      <w:proofErr w:type="gramStart"/>
      <w:r w:rsidRPr="00883971">
        <w:t>Polluti</w:t>
      </w:r>
      <w:r w:rsidR="00D17E13" w:rsidRPr="00883971">
        <w:t>on reports and vessels aground.</w:t>
      </w:r>
      <w:proofErr w:type="gramEnd"/>
      <w:r w:rsidR="00D17E13" w:rsidRPr="00883971">
        <w:t xml:space="preserve"> </w:t>
      </w:r>
    </w:p>
    <w:p w14:paraId="10D86DA2" w14:textId="40DAD279" w:rsidR="00D02942" w:rsidRPr="00883971" w:rsidRDefault="00D02942" w:rsidP="00D17E13">
      <w:pPr>
        <w:pStyle w:val="Heading3"/>
      </w:pPr>
      <w:bookmarkStart w:id="229" w:name="_Toc450466026"/>
      <w:r w:rsidRPr="00883971">
        <w:t>Scope</w:t>
      </w:r>
      <w:bookmarkEnd w:id="229"/>
    </w:p>
    <w:p w14:paraId="2CCE091C" w14:textId="77777777" w:rsidR="00350F3C" w:rsidRPr="00883971" w:rsidRDefault="00350F3C" w:rsidP="00350F3C">
      <w:pPr>
        <w:pStyle w:val="BodyText"/>
      </w:pPr>
    </w:p>
    <w:p w14:paraId="59F29486" w14:textId="25C935C3" w:rsidR="00D02942" w:rsidRPr="00883971" w:rsidRDefault="00D02942" w:rsidP="00D17E13">
      <w:pPr>
        <w:pStyle w:val="Heading3"/>
      </w:pPr>
      <w:bookmarkStart w:id="230" w:name="_Toc450466027"/>
      <w:r w:rsidRPr="00883971">
        <w:lastRenderedPageBreak/>
        <w:t>Objective</w:t>
      </w:r>
      <w:bookmarkEnd w:id="230"/>
    </w:p>
    <w:p w14:paraId="7740543B" w14:textId="77777777" w:rsidR="00350F3C" w:rsidRPr="00883971" w:rsidRDefault="00350F3C" w:rsidP="00350F3C">
      <w:pPr>
        <w:pStyle w:val="BodyText"/>
      </w:pPr>
    </w:p>
    <w:p w14:paraId="4A38CD1E" w14:textId="33205075" w:rsidR="00D02942" w:rsidRPr="00883971" w:rsidRDefault="00D02942" w:rsidP="00D17E13">
      <w:pPr>
        <w:pStyle w:val="Heading3"/>
      </w:pPr>
      <w:bookmarkStart w:id="231" w:name="_Toc450466028"/>
      <w:r w:rsidRPr="00883971">
        <w:t>User requirements</w:t>
      </w:r>
      <w:bookmarkEnd w:id="231"/>
    </w:p>
    <w:p w14:paraId="2E04BF7D" w14:textId="77777777" w:rsidR="00D02942" w:rsidRPr="00883971" w:rsidRDefault="00D02942" w:rsidP="00D02942">
      <w:pPr>
        <w:pStyle w:val="BodyText"/>
      </w:pPr>
    </w:p>
    <w:p w14:paraId="0732D82F" w14:textId="52519F46" w:rsidR="00D02942" w:rsidRPr="00883971" w:rsidRDefault="00D02942" w:rsidP="00FF4DF0">
      <w:pPr>
        <w:pStyle w:val="Heading2"/>
      </w:pPr>
      <w:bookmarkStart w:id="232" w:name="_Toc450466029"/>
      <w:r w:rsidRPr="00883971">
        <w:t>MS</w:t>
      </w:r>
      <w:r w:rsidR="00E6247D">
        <w:t>P</w:t>
      </w:r>
      <w:r w:rsidRPr="00883971">
        <w:t>17 Aids to Navigation services (A</w:t>
      </w:r>
      <w:r w:rsidR="00751572" w:rsidRPr="00883971">
        <w:t>to</w:t>
      </w:r>
      <w:r w:rsidRPr="00883971">
        <w:t>N)</w:t>
      </w:r>
      <w:bookmarkEnd w:id="232"/>
      <w:ins w:id="233" w:author="Administrator" w:date="2017-03-15T09:23:00Z">
        <w:r w:rsidR="005B13C4">
          <w:t xml:space="preserve"> </w:t>
        </w:r>
        <w:r w:rsidR="005B13C4" w:rsidRPr="005B13C4">
          <w:rPr>
            <w:highlight w:val="yellow"/>
          </w:rPr>
          <w:t>[IALA</w:t>
        </w:r>
        <w:proofErr w:type="gramStart"/>
        <w:r w:rsidR="005B13C4" w:rsidRPr="005B13C4">
          <w:rPr>
            <w:highlight w:val="yellow"/>
          </w:rPr>
          <w:t>]</w:t>
        </w:r>
      </w:ins>
      <w:ins w:id="234" w:author="Administrator" w:date="2017-03-15T09:24:00Z">
        <w:r w:rsidR="005B13C4" w:rsidRPr="005B13C4">
          <w:rPr>
            <w:highlight w:val="yellow"/>
          </w:rPr>
          <w:t>(</w:t>
        </w:r>
      </w:ins>
      <w:proofErr w:type="gramEnd"/>
      <w:ins w:id="235" w:author="Administrator" w:date="2017-03-15T09:23:00Z">
        <w:r w:rsidR="005B13C4" w:rsidRPr="005B13C4">
          <w:rPr>
            <w:highlight w:val="yellow"/>
          </w:rPr>
          <w:t>arm</w:t>
        </w:r>
      </w:ins>
      <w:ins w:id="236" w:author="Administrator" w:date="2017-03-15T09:24:00Z">
        <w:r w:rsidR="005B13C4" w:rsidRPr="005B13C4">
          <w:rPr>
            <w:highlight w:val="yellow"/>
          </w:rPr>
          <w:t>)</w:t>
        </w:r>
      </w:ins>
    </w:p>
    <w:p w14:paraId="06D6DA33" w14:textId="77777777" w:rsidR="00787BC8" w:rsidRPr="00883971" w:rsidRDefault="00787BC8" w:rsidP="00787BC8">
      <w:pPr>
        <w:pStyle w:val="Heading2separationline"/>
      </w:pPr>
    </w:p>
    <w:p w14:paraId="3A4F9517" w14:textId="77777777" w:rsidR="00D02942" w:rsidRPr="00883971" w:rsidRDefault="00D02942" w:rsidP="00D02942">
      <w:pPr>
        <w:pStyle w:val="BodyText"/>
      </w:pPr>
    </w:p>
    <w:p w14:paraId="1A176913" w14:textId="20581088" w:rsidR="00D02942" w:rsidRPr="00883971" w:rsidRDefault="00D02942" w:rsidP="00FF4DF0">
      <w:pPr>
        <w:pStyle w:val="Heading2"/>
      </w:pPr>
      <w:bookmarkStart w:id="237" w:name="_Toc450466030"/>
      <w:r w:rsidRPr="00883971">
        <w:t>MS</w:t>
      </w:r>
      <w:r w:rsidR="00E6247D">
        <w:t>P</w:t>
      </w:r>
      <w:r w:rsidRPr="00883971">
        <w:t>18 Communication services</w:t>
      </w:r>
      <w:bookmarkEnd w:id="237"/>
      <w:ins w:id="238" w:author="Administrator" w:date="2017-03-15T09:24:00Z">
        <w:r w:rsidR="005B13C4">
          <w:t xml:space="preserve"> </w:t>
        </w:r>
        <w:r w:rsidR="005B13C4" w:rsidRPr="005B13C4">
          <w:rPr>
            <w:highlight w:val="yellow"/>
          </w:rPr>
          <w:t>[IALA]</w:t>
        </w:r>
      </w:ins>
    </w:p>
    <w:p w14:paraId="7B7D8ECC" w14:textId="77777777" w:rsidR="00787BC8" w:rsidRPr="00883971" w:rsidRDefault="00787BC8" w:rsidP="00787BC8">
      <w:pPr>
        <w:pStyle w:val="Heading2separationline"/>
      </w:pPr>
    </w:p>
    <w:p w14:paraId="5F047325" w14:textId="77777777" w:rsidR="00D02942" w:rsidRPr="00883971" w:rsidRDefault="00D02942" w:rsidP="00D02942">
      <w:pPr>
        <w:pStyle w:val="BodyText"/>
      </w:pPr>
    </w:p>
    <w:p w14:paraId="48C2326D" w14:textId="6D7EEB8C" w:rsidR="00D02942" w:rsidRPr="00883971" w:rsidRDefault="00D02942" w:rsidP="00FF4DF0">
      <w:pPr>
        <w:pStyle w:val="Heading2"/>
      </w:pPr>
      <w:bookmarkStart w:id="239" w:name="_Toc450466031"/>
      <w:r w:rsidRPr="00883971">
        <w:t>MS</w:t>
      </w:r>
      <w:r w:rsidR="00E6247D">
        <w:t>P</w:t>
      </w:r>
      <w:r w:rsidRPr="00883971">
        <w:t>19 PNT and augmentation services</w:t>
      </w:r>
      <w:bookmarkEnd w:id="239"/>
      <w:ins w:id="240" w:author="Administrator" w:date="2017-03-15T09:24:00Z">
        <w:r w:rsidR="005B13C4">
          <w:t xml:space="preserve"> </w:t>
        </w:r>
        <w:r w:rsidR="005B13C4" w:rsidRPr="005B13C4">
          <w:rPr>
            <w:highlight w:val="yellow"/>
          </w:rPr>
          <w:t>[UK GLA]</w:t>
        </w:r>
      </w:ins>
    </w:p>
    <w:p w14:paraId="44CA4A9B" w14:textId="77777777" w:rsidR="008D251B" w:rsidRPr="00883971" w:rsidRDefault="008D251B" w:rsidP="008D251B">
      <w:pPr>
        <w:pStyle w:val="Heading2separationline"/>
      </w:pPr>
    </w:p>
    <w:p w14:paraId="15406471" w14:textId="77777777" w:rsidR="00D02942" w:rsidRPr="00883971" w:rsidRDefault="00D02942" w:rsidP="00D02942">
      <w:pPr>
        <w:pStyle w:val="BodyText"/>
      </w:pPr>
    </w:p>
    <w:p w14:paraId="625A09A2" w14:textId="004905EF" w:rsidR="00D02942" w:rsidRPr="00883971" w:rsidRDefault="00D02942" w:rsidP="00FF4DF0">
      <w:pPr>
        <w:pStyle w:val="Heading2"/>
      </w:pPr>
      <w:bookmarkStart w:id="241" w:name="_Toc450466032"/>
      <w:r w:rsidRPr="00883971">
        <w:t>[MS</w:t>
      </w:r>
      <w:r w:rsidR="00E6247D">
        <w:t>P</w:t>
      </w:r>
      <w:r w:rsidRPr="00883971">
        <w:t>20 Anti-piracy information]</w:t>
      </w:r>
      <w:bookmarkEnd w:id="241"/>
      <w:ins w:id="242" w:author="Administrator" w:date="2017-03-15T09:25:00Z">
        <w:r w:rsidR="005B13C4">
          <w:t xml:space="preserve"> </w:t>
        </w:r>
      </w:ins>
      <w:ins w:id="243" w:author="Administrator" w:date="2017-03-15T09:26:00Z">
        <w:r w:rsidR="005B13C4" w:rsidRPr="005B13C4">
          <w:rPr>
            <w:highlight w:val="yellow"/>
          </w:rPr>
          <w:t>[IMB]</w:t>
        </w:r>
      </w:ins>
    </w:p>
    <w:p w14:paraId="6778ADA5" w14:textId="77777777" w:rsidR="005972AF" w:rsidRPr="00883971" w:rsidRDefault="005972AF" w:rsidP="005972AF">
      <w:pPr>
        <w:pStyle w:val="Heading2separationline"/>
      </w:pPr>
    </w:p>
    <w:p w14:paraId="333069BD" w14:textId="77777777" w:rsidR="00D02942" w:rsidRPr="00883971" w:rsidRDefault="00D02942" w:rsidP="00D02942">
      <w:pPr>
        <w:pStyle w:val="BodyText"/>
      </w:pPr>
    </w:p>
    <w:p w14:paraId="635541FD" w14:textId="35432D2F" w:rsidR="00D02942" w:rsidRPr="00883971" w:rsidRDefault="00296CDF" w:rsidP="002902C4">
      <w:pPr>
        <w:pStyle w:val="Heading1"/>
      </w:pPr>
      <w:bookmarkStart w:id="244" w:name="_Toc450466033"/>
      <w:r w:rsidRPr="00883971">
        <w:t>ASSESSMENT OF SUITABLE SERVICES</w:t>
      </w:r>
      <w:bookmarkEnd w:id="244"/>
    </w:p>
    <w:p w14:paraId="6D293392" w14:textId="77777777" w:rsidR="00296CDF" w:rsidRPr="00883971" w:rsidRDefault="00296CDF" w:rsidP="00296CDF">
      <w:pPr>
        <w:pStyle w:val="Heading1separatationline"/>
      </w:pPr>
    </w:p>
    <w:p w14:paraId="58D167F1" w14:textId="60AC5D86" w:rsidR="00D02942" w:rsidRPr="00883971" w:rsidRDefault="00D02942" w:rsidP="00FF4DF0">
      <w:pPr>
        <w:pStyle w:val="Heading2"/>
      </w:pPr>
      <w:bookmarkStart w:id="245" w:name="_Toc450466034"/>
      <w:r w:rsidRPr="00883971">
        <w:t>Services</w:t>
      </w:r>
      <w:bookmarkEnd w:id="245"/>
    </w:p>
    <w:p w14:paraId="4F8CD6B0" w14:textId="77777777" w:rsidR="00296CDF" w:rsidRPr="00883971" w:rsidRDefault="00296CDF" w:rsidP="00296CDF">
      <w:pPr>
        <w:pStyle w:val="Heading2separationline"/>
      </w:pPr>
    </w:p>
    <w:p w14:paraId="69150530" w14:textId="77777777" w:rsidR="00296CDF" w:rsidRPr="00883971" w:rsidRDefault="00296CDF" w:rsidP="00296CDF">
      <w:pPr>
        <w:pStyle w:val="BodyText"/>
      </w:pPr>
    </w:p>
    <w:p w14:paraId="748D6B01" w14:textId="288FEE8F" w:rsidR="00D02942" w:rsidRPr="00883971" w:rsidRDefault="00D02942" w:rsidP="0092328B">
      <w:pPr>
        <w:pStyle w:val="Heading1"/>
      </w:pPr>
      <w:bookmarkStart w:id="246" w:name="_Toc450466035"/>
      <w:r w:rsidRPr="00883971">
        <w:t>RELEVANT ASSOCIATED IMO GUIDELINES</w:t>
      </w:r>
      <w:bookmarkEnd w:id="246"/>
    </w:p>
    <w:p w14:paraId="21668308" w14:textId="77777777" w:rsidR="00972333" w:rsidRPr="00883971" w:rsidRDefault="00972333" w:rsidP="00972333">
      <w:pPr>
        <w:pStyle w:val="Heading1separatationline"/>
      </w:pPr>
    </w:p>
    <w:p w14:paraId="704EF920" w14:textId="10EB22D6" w:rsidR="00D02942" w:rsidRPr="00883971" w:rsidRDefault="00D02942" w:rsidP="00FF4DF0">
      <w:pPr>
        <w:pStyle w:val="Heading2"/>
      </w:pPr>
      <w:bookmarkStart w:id="247" w:name="_Toc450466036"/>
      <w:r w:rsidRPr="00883971">
        <w:t>Guidelines on SQA and HCD</w:t>
      </w:r>
      <w:bookmarkEnd w:id="247"/>
    </w:p>
    <w:p w14:paraId="1478804A" w14:textId="77777777" w:rsidR="00523586" w:rsidRPr="00883971" w:rsidRDefault="00523586" w:rsidP="00523586">
      <w:pPr>
        <w:pStyle w:val="Heading2separationline"/>
      </w:pPr>
    </w:p>
    <w:p w14:paraId="6DDE5DEA" w14:textId="77777777" w:rsidR="00523586" w:rsidRPr="00883971" w:rsidRDefault="00523586" w:rsidP="00523586">
      <w:pPr>
        <w:pStyle w:val="BodyText"/>
      </w:pPr>
    </w:p>
    <w:p w14:paraId="20B832E5" w14:textId="71AC44F5" w:rsidR="00D02942" w:rsidRPr="00883971" w:rsidRDefault="00D02942" w:rsidP="00FF4DF0">
      <w:pPr>
        <w:pStyle w:val="Heading2"/>
      </w:pPr>
      <w:bookmarkStart w:id="248" w:name="_Toc450466037"/>
      <w:r w:rsidRPr="00883971">
        <w:t>Guidelines on Display of nav</w:t>
      </w:r>
      <w:r w:rsidR="00883971" w:rsidRPr="00883971">
        <w:t>igation</w:t>
      </w:r>
      <w:r w:rsidRPr="00883971">
        <w:t xml:space="preserve"> info</w:t>
      </w:r>
      <w:r w:rsidR="00883971" w:rsidRPr="00883971">
        <w:t>rmation</w:t>
      </w:r>
      <w:r w:rsidRPr="00883971">
        <w:t xml:space="preserve"> from comm</w:t>
      </w:r>
      <w:r w:rsidR="00883971" w:rsidRPr="00883971">
        <w:t>unication</w:t>
      </w:r>
      <w:r w:rsidRPr="00883971">
        <w:t>s</w:t>
      </w:r>
      <w:bookmarkEnd w:id="248"/>
    </w:p>
    <w:p w14:paraId="06C5BB58" w14:textId="77777777" w:rsidR="00523586" w:rsidRPr="00883971" w:rsidRDefault="00523586" w:rsidP="00523586">
      <w:pPr>
        <w:pStyle w:val="Heading2separationline"/>
      </w:pPr>
    </w:p>
    <w:p w14:paraId="6AB0D0A5" w14:textId="77777777" w:rsidR="00523586" w:rsidRPr="00883971" w:rsidRDefault="00523586" w:rsidP="00523586">
      <w:pPr>
        <w:pStyle w:val="BodyText"/>
      </w:pPr>
    </w:p>
    <w:p w14:paraId="55852ED1" w14:textId="6150D65B" w:rsidR="00D02942" w:rsidRPr="00883971" w:rsidRDefault="00D02942" w:rsidP="00FF4DF0">
      <w:pPr>
        <w:pStyle w:val="Heading2"/>
      </w:pPr>
      <w:bookmarkStart w:id="249" w:name="_Toc450466038"/>
      <w:r w:rsidRPr="00883971">
        <w:t>Guidelines on test beds reporting</w:t>
      </w:r>
      <w:bookmarkEnd w:id="249"/>
    </w:p>
    <w:p w14:paraId="1C413431" w14:textId="77777777" w:rsidR="00523586" w:rsidRPr="00883971" w:rsidRDefault="00523586" w:rsidP="00523586">
      <w:pPr>
        <w:pStyle w:val="Heading2separationline"/>
      </w:pPr>
    </w:p>
    <w:p w14:paraId="53FC43EA" w14:textId="77777777" w:rsidR="00D02942" w:rsidRPr="00883971" w:rsidRDefault="00D02942" w:rsidP="00D02942">
      <w:pPr>
        <w:pStyle w:val="BodyText"/>
      </w:pPr>
    </w:p>
    <w:p w14:paraId="0FC65D6C" w14:textId="0C7C0502" w:rsidR="00D02942" w:rsidRPr="00883971" w:rsidRDefault="00D02942" w:rsidP="00523586">
      <w:pPr>
        <w:pStyle w:val="Heading1"/>
      </w:pPr>
      <w:bookmarkStart w:id="250" w:name="_Toc450466039"/>
      <w:r w:rsidRPr="00883971">
        <w:t>LIST OF PUBLICATIONS THAT CAN BE DIGITAL</w:t>
      </w:r>
      <w:bookmarkEnd w:id="250"/>
    </w:p>
    <w:p w14:paraId="47FAC3E9" w14:textId="77777777" w:rsidR="00D02942" w:rsidRPr="00883971" w:rsidRDefault="00D02942" w:rsidP="00D02942">
      <w:pPr>
        <w:pStyle w:val="BodyText"/>
      </w:pPr>
    </w:p>
    <w:p w14:paraId="6E5EF847" w14:textId="5B9A8379" w:rsidR="009F081F" w:rsidRPr="00883971" w:rsidRDefault="00D77362" w:rsidP="00D77362">
      <w:pPr>
        <w:pStyle w:val="Heading1"/>
      </w:pPr>
      <w:bookmarkStart w:id="251" w:name="_Toc450466040"/>
      <w:r w:rsidRPr="00883971">
        <w:t>ACRONYMS</w:t>
      </w:r>
      <w:bookmarkEnd w:id="251"/>
      <w:ins w:id="252" w:author="Administrator" w:date="2016-09-21T13:42:00Z">
        <w:r w:rsidR="00B6141A">
          <w:t xml:space="preserve"> To be checked</w:t>
        </w:r>
      </w:ins>
    </w:p>
    <w:p w14:paraId="00D30B4B" w14:textId="77777777" w:rsidR="00D77362" w:rsidRPr="00883971" w:rsidRDefault="00D77362" w:rsidP="00D77362">
      <w:pPr>
        <w:pStyle w:val="Heading1separatationline"/>
      </w:pPr>
    </w:p>
    <w:p w14:paraId="3CE724F3" w14:textId="0A815918" w:rsidR="00883971" w:rsidRPr="00883971" w:rsidRDefault="00883971" w:rsidP="00D77362">
      <w:pPr>
        <w:pStyle w:val="Acronym"/>
      </w:pPr>
      <w:proofErr w:type="spellStart"/>
      <w:r w:rsidRPr="00883971">
        <w:t>AtoN</w:t>
      </w:r>
      <w:proofErr w:type="spellEnd"/>
      <w:r w:rsidRPr="00883971">
        <w:tab/>
        <w:t>Aid(s) to Navigation</w:t>
      </w:r>
    </w:p>
    <w:p w14:paraId="4C935469" w14:textId="4B1A0BF9" w:rsidR="00D40810" w:rsidRPr="00883971" w:rsidRDefault="00D40810" w:rsidP="00D77362">
      <w:pPr>
        <w:pStyle w:val="Acronym"/>
      </w:pPr>
      <w:r w:rsidRPr="00883971">
        <w:t>Circ.</w:t>
      </w:r>
      <w:r w:rsidRPr="00883971">
        <w:tab/>
        <w:t>Circular (IMO)</w:t>
      </w:r>
    </w:p>
    <w:p w14:paraId="38247C60" w14:textId="28E19E3F" w:rsidR="001940AE" w:rsidRPr="00883971" w:rsidRDefault="001940AE" w:rsidP="00D77362">
      <w:pPr>
        <w:pStyle w:val="Acronym"/>
      </w:pPr>
      <w:r w:rsidRPr="00883971">
        <w:t>CMDS</w:t>
      </w:r>
      <w:r w:rsidRPr="00883971">
        <w:tab/>
      </w:r>
      <w:ins w:id="253" w:author="Administrator" w:date="2016-09-21T13:10:00Z">
        <w:r w:rsidR="009F7CD2">
          <w:rPr>
            <w:highlight w:val="yellow"/>
          </w:rPr>
          <w:t>Common Maritime Data Structure</w:t>
        </w:r>
      </w:ins>
      <w:del w:id="254" w:author="Administrator" w:date="2016-09-21T13:10:00Z">
        <w:r w:rsidRPr="00A60B42" w:rsidDel="009F7CD2">
          <w:rPr>
            <w:highlight w:val="yellow"/>
          </w:rPr>
          <w:delText>4.8.4</w:delText>
        </w:r>
      </w:del>
    </w:p>
    <w:p w14:paraId="66C0FA6A" w14:textId="25DD0C8C" w:rsidR="00D40810" w:rsidRPr="00883971" w:rsidRDefault="00D40810" w:rsidP="00D77362">
      <w:pPr>
        <w:pStyle w:val="Acronym"/>
        <w:rPr>
          <w:bCs/>
        </w:rPr>
      </w:pPr>
      <w:r w:rsidRPr="00883971">
        <w:t>COMSAR</w:t>
      </w:r>
      <w:r w:rsidRPr="00883971">
        <w:tab/>
        <w:t xml:space="preserve">Former </w:t>
      </w:r>
      <w:r w:rsidRPr="00883971">
        <w:rPr>
          <w:bCs/>
        </w:rPr>
        <w:t>Sub Committee on Communications and Search and Rescue (IMO)</w:t>
      </w:r>
    </w:p>
    <w:p w14:paraId="53B2BB53" w14:textId="73961897" w:rsidR="001940AE" w:rsidRPr="00883971" w:rsidRDefault="001940AE" w:rsidP="00D77362">
      <w:pPr>
        <w:pStyle w:val="Acronym"/>
        <w:rPr>
          <w:bCs/>
        </w:rPr>
      </w:pPr>
      <w:r w:rsidRPr="00883971">
        <w:rPr>
          <w:bCs/>
        </w:rPr>
        <w:t>CSV</w:t>
      </w:r>
      <w:r w:rsidRPr="00883971">
        <w:rPr>
          <w:bCs/>
        </w:rPr>
        <w:tab/>
        <w:t>Comma Separated Variable(s)</w:t>
      </w:r>
    </w:p>
    <w:p w14:paraId="00E270BA" w14:textId="2DF4AC92" w:rsidR="001940AE" w:rsidRPr="00883971" w:rsidRDefault="001940AE" w:rsidP="00D77362">
      <w:pPr>
        <w:pStyle w:val="Acronym"/>
      </w:pPr>
      <w:proofErr w:type="gramStart"/>
      <w:r w:rsidRPr="00883971">
        <w:rPr>
          <w:bCs/>
        </w:rPr>
        <w:t>fax</w:t>
      </w:r>
      <w:proofErr w:type="gramEnd"/>
      <w:r w:rsidRPr="00883971">
        <w:rPr>
          <w:bCs/>
        </w:rPr>
        <w:tab/>
      </w:r>
      <w:r w:rsidRPr="00883971">
        <w:t>Facsimile</w:t>
      </w:r>
    </w:p>
    <w:p w14:paraId="603A4A98" w14:textId="794AF7A4" w:rsidR="001940AE" w:rsidRPr="00883971" w:rsidRDefault="001940AE" w:rsidP="00D77362">
      <w:pPr>
        <w:pStyle w:val="Acronym"/>
        <w:rPr>
          <w:bCs/>
        </w:rPr>
      </w:pPr>
      <w:r w:rsidRPr="00883971">
        <w:lastRenderedPageBreak/>
        <w:t>FONSABA</w:t>
      </w:r>
      <w:r w:rsidRPr="00883971">
        <w:tab/>
        <w:t>Federation of National Associations of Ship Brokers and Agents</w:t>
      </w:r>
    </w:p>
    <w:p w14:paraId="48560B7A" w14:textId="6AB2331D" w:rsidR="00D40810" w:rsidRPr="00883971" w:rsidRDefault="00D40810" w:rsidP="00D77362">
      <w:pPr>
        <w:pStyle w:val="Acronym"/>
        <w:rPr>
          <w:bCs/>
        </w:rPr>
      </w:pPr>
      <w:r w:rsidRPr="00883971">
        <w:rPr>
          <w:bCs/>
        </w:rPr>
        <w:t>GMDSS</w:t>
      </w:r>
      <w:r w:rsidRPr="00883971">
        <w:rPr>
          <w:bCs/>
        </w:rPr>
        <w:tab/>
        <w:t>Global Maritime Distress and Safety System</w:t>
      </w:r>
    </w:p>
    <w:p w14:paraId="43660207" w14:textId="6B0E26CC" w:rsidR="00883971" w:rsidRPr="00883971" w:rsidRDefault="00883971" w:rsidP="00D77362">
      <w:pPr>
        <w:pStyle w:val="Acronym"/>
      </w:pPr>
      <w:r w:rsidRPr="00883971">
        <w:rPr>
          <w:bCs/>
        </w:rPr>
        <w:t>HCD</w:t>
      </w:r>
      <w:r w:rsidRPr="00883971">
        <w:rPr>
          <w:bCs/>
        </w:rPr>
        <w:tab/>
      </w:r>
      <w:r w:rsidRPr="00883971">
        <w:t>Human Centred Design</w:t>
      </w:r>
    </w:p>
    <w:p w14:paraId="746630C7" w14:textId="566922A9" w:rsidR="00D40810" w:rsidRPr="00883971" w:rsidRDefault="00D40810" w:rsidP="00D77362">
      <w:pPr>
        <w:pStyle w:val="Acronym"/>
      </w:pPr>
      <w:r w:rsidRPr="00883971">
        <w:t>IALA</w:t>
      </w:r>
      <w:r w:rsidRPr="00883971">
        <w:tab/>
      </w:r>
      <w:r w:rsidR="00883971" w:rsidRPr="00883971">
        <w:t>International Association of Marine Aids to Navigation and Lighthouse Authorities</w:t>
      </w:r>
    </w:p>
    <w:p w14:paraId="42EF4658" w14:textId="256296B2" w:rsidR="00D40810" w:rsidRPr="00883971" w:rsidRDefault="00D40810" w:rsidP="00D77362">
      <w:pPr>
        <w:pStyle w:val="Acronym"/>
      </w:pPr>
      <w:r w:rsidRPr="00883971">
        <w:t>ICT</w:t>
      </w:r>
      <w:r w:rsidRPr="00883971">
        <w:tab/>
        <w:t>Information and Communications Technology</w:t>
      </w:r>
    </w:p>
    <w:p w14:paraId="69921820" w14:textId="6CFED589" w:rsidR="001940AE" w:rsidRPr="00883971" w:rsidRDefault="001940AE" w:rsidP="00D77362">
      <w:pPr>
        <w:pStyle w:val="Acronym"/>
      </w:pPr>
      <w:r w:rsidRPr="00883971">
        <w:t>IEC</w:t>
      </w:r>
      <w:r w:rsidRPr="00883971">
        <w:tab/>
      </w:r>
      <w:r w:rsidR="00883971" w:rsidRPr="00883971">
        <w:rPr>
          <w:rFonts w:cs="Arial"/>
          <w:bCs/>
          <w:color w:val="575757"/>
        </w:rPr>
        <w:t xml:space="preserve">International </w:t>
      </w:r>
      <w:proofErr w:type="spellStart"/>
      <w:r w:rsidR="00883971" w:rsidRPr="00883971">
        <w:rPr>
          <w:rFonts w:cs="Arial"/>
          <w:bCs/>
          <w:color w:val="575757"/>
        </w:rPr>
        <w:t>Electrotechnical</w:t>
      </w:r>
      <w:proofErr w:type="spellEnd"/>
      <w:r w:rsidR="00883971" w:rsidRPr="00883971">
        <w:rPr>
          <w:rFonts w:cs="Arial"/>
          <w:bCs/>
          <w:color w:val="575757"/>
        </w:rPr>
        <w:t xml:space="preserve"> Commission</w:t>
      </w:r>
    </w:p>
    <w:p w14:paraId="75813DA4" w14:textId="67CF6EB4" w:rsidR="00883971" w:rsidRPr="00883971" w:rsidRDefault="00883971" w:rsidP="00D77362">
      <w:pPr>
        <w:pStyle w:val="Acronym"/>
      </w:pPr>
      <w:r w:rsidRPr="00883971">
        <w:t>ILO</w:t>
      </w:r>
      <w:r w:rsidRPr="00883971">
        <w:tab/>
        <w:t>International Labour Organization (UN)</w:t>
      </w:r>
    </w:p>
    <w:p w14:paraId="7BF3DE8F" w14:textId="55AE0E9B" w:rsidR="001940AE" w:rsidRPr="00883971" w:rsidRDefault="001940AE" w:rsidP="00D77362">
      <w:pPr>
        <w:pStyle w:val="Acronym"/>
      </w:pPr>
      <w:proofErr w:type="spellStart"/>
      <w:r w:rsidRPr="00883971">
        <w:t>IoT</w:t>
      </w:r>
      <w:proofErr w:type="spellEnd"/>
      <w:r w:rsidRPr="00883971">
        <w:tab/>
        <w:t>Internet of Things</w:t>
      </w:r>
    </w:p>
    <w:p w14:paraId="2811B667" w14:textId="57C690CF" w:rsidR="00D40810" w:rsidRPr="00883971" w:rsidRDefault="00D40810" w:rsidP="00D77362">
      <w:pPr>
        <w:pStyle w:val="Acronym"/>
      </w:pPr>
      <w:r w:rsidRPr="00883971">
        <w:t>IS</w:t>
      </w:r>
      <w:r w:rsidRPr="00883971">
        <w:tab/>
        <w:t>Information Service</w:t>
      </w:r>
      <w:r w:rsidR="000E2805">
        <w:t>,</w:t>
      </w:r>
      <w:r w:rsidR="000E2805" w:rsidRPr="002B6385">
        <w:t xml:space="preserve"> as part of Vessel Traffic </w:t>
      </w:r>
      <w:proofErr w:type="gramStart"/>
      <w:r w:rsidR="000E2805" w:rsidRPr="002B6385">
        <w:t>Services</w:t>
      </w:r>
      <w:proofErr w:type="gramEnd"/>
    </w:p>
    <w:p w14:paraId="56FFAA84" w14:textId="32BE2B56" w:rsidR="00D40810" w:rsidRPr="00883971" w:rsidRDefault="00D40810" w:rsidP="00D77362">
      <w:pPr>
        <w:pStyle w:val="Acronym"/>
      </w:pPr>
      <w:r w:rsidRPr="00883971">
        <w:t>IMO</w:t>
      </w:r>
      <w:r w:rsidRPr="00883971">
        <w:tab/>
      </w:r>
      <w:r w:rsidR="00883971" w:rsidRPr="00754D7E">
        <w:t>International Maritime Organization</w:t>
      </w:r>
      <w:r w:rsidR="00883971">
        <w:t xml:space="preserve"> (UN)</w:t>
      </w:r>
    </w:p>
    <w:p w14:paraId="6B61F0B2" w14:textId="1425E863" w:rsidR="00D40810" w:rsidRPr="00883971" w:rsidRDefault="00D40810" w:rsidP="00D77362">
      <w:pPr>
        <w:pStyle w:val="Acronym"/>
      </w:pPr>
      <w:r w:rsidRPr="00883971">
        <w:t>LPS</w:t>
      </w:r>
      <w:r w:rsidRPr="00883971">
        <w:tab/>
        <w:t>Local Port Service</w:t>
      </w:r>
      <w:r w:rsidR="00883971">
        <w:t>(</w:t>
      </w:r>
      <w:r w:rsidRPr="00883971">
        <w:t>s</w:t>
      </w:r>
      <w:r w:rsidR="00883971">
        <w:t>)</w:t>
      </w:r>
    </w:p>
    <w:p w14:paraId="64827A94" w14:textId="7CA57F11" w:rsidR="00D40810" w:rsidRPr="00883971" w:rsidRDefault="00D40810" w:rsidP="00D77362">
      <w:pPr>
        <w:pStyle w:val="Acronym"/>
      </w:pPr>
      <w:r w:rsidRPr="00883971">
        <w:t>MAS</w:t>
      </w:r>
      <w:r w:rsidRPr="00883971">
        <w:tab/>
        <w:t>Maritime Assistance Service</w:t>
      </w:r>
    </w:p>
    <w:p w14:paraId="293D7AA6" w14:textId="16E51A31" w:rsidR="00D40810" w:rsidRPr="00883971" w:rsidRDefault="00D40810" w:rsidP="00D77362">
      <w:pPr>
        <w:pStyle w:val="Acronym"/>
      </w:pPr>
      <w:r w:rsidRPr="00883971">
        <w:t>MSC</w:t>
      </w:r>
      <w:r w:rsidRPr="00883971">
        <w:tab/>
      </w:r>
      <w:r w:rsidR="00883971" w:rsidRPr="002B6385">
        <w:t>Maritime Safety Committee (IMO)</w:t>
      </w:r>
    </w:p>
    <w:p w14:paraId="7408A051" w14:textId="37631B8E" w:rsidR="00D40810" w:rsidRPr="00883971" w:rsidRDefault="00D40810" w:rsidP="00D77362">
      <w:pPr>
        <w:pStyle w:val="Acronym"/>
      </w:pPr>
      <w:r w:rsidRPr="00883971">
        <w:t>MSIS</w:t>
      </w:r>
      <w:r w:rsidRPr="00883971">
        <w:tab/>
        <w:t>Maritime Safety Information Service</w:t>
      </w:r>
    </w:p>
    <w:p w14:paraId="28C0AFBB" w14:textId="40E89DCC" w:rsidR="00D77362" w:rsidRPr="00883971" w:rsidRDefault="00D40810" w:rsidP="00D77362">
      <w:pPr>
        <w:pStyle w:val="Acronym"/>
        <w:rPr>
          <w:bCs/>
        </w:rPr>
      </w:pPr>
      <w:r w:rsidRPr="00883971">
        <w:t>MSP</w:t>
      </w:r>
      <w:r w:rsidRPr="00883971">
        <w:tab/>
      </w:r>
      <w:r w:rsidRPr="00883971">
        <w:rPr>
          <w:bCs/>
        </w:rPr>
        <w:t>Maritime Service Portfolio</w:t>
      </w:r>
      <w:r w:rsidR="000E2805">
        <w:rPr>
          <w:bCs/>
        </w:rPr>
        <w:t>(</w:t>
      </w:r>
      <w:r w:rsidRPr="00883971">
        <w:rPr>
          <w:bCs/>
        </w:rPr>
        <w:t>s</w:t>
      </w:r>
      <w:r w:rsidR="000E2805">
        <w:rPr>
          <w:bCs/>
        </w:rPr>
        <w:t>)</w:t>
      </w:r>
    </w:p>
    <w:p w14:paraId="0A1E036F" w14:textId="3F0217D7" w:rsidR="00D40810" w:rsidRPr="00883971" w:rsidRDefault="00D40810" w:rsidP="00D77362">
      <w:pPr>
        <w:pStyle w:val="Acronym"/>
        <w:rPr>
          <w:bCs/>
        </w:rPr>
      </w:pPr>
      <w:r w:rsidRPr="00883971">
        <w:rPr>
          <w:bCs/>
        </w:rPr>
        <w:t>NAS</w:t>
      </w:r>
      <w:r w:rsidRPr="00883971">
        <w:rPr>
          <w:bCs/>
        </w:rPr>
        <w:tab/>
      </w:r>
      <w:r w:rsidRPr="00883971">
        <w:t>Navigational Assistance Service</w:t>
      </w:r>
      <w:r w:rsidR="000E2805">
        <w:t>,</w:t>
      </w:r>
      <w:r w:rsidR="000E2805" w:rsidRPr="002B6385">
        <w:t xml:space="preserve"> as part of Vessel Traffic Services</w:t>
      </w:r>
    </w:p>
    <w:p w14:paraId="67FB364C" w14:textId="2FDFE6D9" w:rsidR="00D40810" w:rsidRPr="00883971" w:rsidRDefault="00D40810" w:rsidP="00D77362">
      <w:pPr>
        <w:pStyle w:val="Acronym"/>
        <w:rPr>
          <w:bCs/>
        </w:rPr>
      </w:pPr>
      <w:r w:rsidRPr="00883971">
        <w:rPr>
          <w:bCs/>
        </w:rPr>
        <w:t>NAV</w:t>
      </w:r>
      <w:r w:rsidRPr="00883971">
        <w:rPr>
          <w:bCs/>
        </w:rPr>
        <w:tab/>
        <w:t xml:space="preserve">Former Sub Committee on </w:t>
      </w:r>
      <w:ins w:id="255" w:author="Administrator" w:date="2017-03-14T15:25:00Z">
        <w:r w:rsidR="00E6247D">
          <w:rPr>
            <w:bCs/>
          </w:rPr>
          <w:t xml:space="preserve">Safety of </w:t>
        </w:r>
      </w:ins>
      <w:proofErr w:type="gramStart"/>
      <w:r w:rsidRPr="00883971">
        <w:rPr>
          <w:bCs/>
        </w:rPr>
        <w:t>Navigation(</w:t>
      </w:r>
      <w:proofErr w:type="gramEnd"/>
      <w:r w:rsidRPr="00883971">
        <w:rPr>
          <w:bCs/>
        </w:rPr>
        <w:t>IMO)</w:t>
      </w:r>
    </w:p>
    <w:p w14:paraId="28E58FFB" w14:textId="61DC9806" w:rsidR="00D40810" w:rsidRPr="00883971" w:rsidRDefault="00D40810" w:rsidP="00D77362">
      <w:pPr>
        <w:pStyle w:val="Acronym"/>
        <w:rPr>
          <w:bCs/>
        </w:rPr>
      </w:pPr>
      <w:r w:rsidRPr="00883971">
        <w:rPr>
          <w:bCs/>
        </w:rPr>
        <w:t>NCSR</w:t>
      </w:r>
      <w:r w:rsidRPr="00883971">
        <w:rPr>
          <w:bCs/>
        </w:rPr>
        <w:tab/>
        <w:t>Sub Committee on Navigation, Communications and Search and Rescue (formerly COMSAR and NAV) (IMO)</w:t>
      </w:r>
    </w:p>
    <w:p w14:paraId="1E8D2E57" w14:textId="69A44E5F" w:rsidR="001940AE" w:rsidRPr="00883971" w:rsidRDefault="001940AE" w:rsidP="00D77362">
      <w:pPr>
        <w:pStyle w:val="Acronym"/>
        <w:rPr>
          <w:bCs/>
        </w:rPr>
      </w:pPr>
      <w:r w:rsidRPr="00883971">
        <w:rPr>
          <w:bCs/>
        </w:rPr>
        <w:t>PDF</w:t>
      </w:r>
      <w:r w:rsidRPr="00883971">
        <w:rPr>
          <w:bCs/>
        </w:rPr>
        <w:tab/>
      </w:r>
      <w:r w:rsidR="000E2805">
        <w:t>Portable Document F</w:t>
      </w:r>
      <w:r w:rsidR="000E2805" w:rsidRPr="00754D7E">
        <w:t>ormat</w:t>
      </w:r>
    </w:p>
    <w:p w14:paraId="1F43A6E4" w14:textId="60589B8F" w:rsidR="00883971" w:rsidRPr="00883971" w:rsidRDefault="00883971" w:rsidP="00D77362">
      <w:pPr>
        <w:pStyle w:val="Acronym"/>
        <w:rPr>
          <w:bCs/>
        </w:rPr>
      </w:pPr>
      <w:r w:rsidRPr="00883971">
        <w:rPr>
          <w:bCs/>
        </w:rPr>
        <w:t>PNT</w:t>
      </w:r>
      <w:r w:rsidRPr="00883971">
        <w:rPr>
          <w:bCs/>
        </w:rPr>
        <w:tab/>
      </w:r>
      <w:r w:rsidR="000E2805" w:rsidRPr="002B6385">
        <w:t>Position, Navigation and Timing</w:t>
      </w:r>
    </w:p>
    <w:p w14:paraId="1DDC5077" w14:textId="76FF8070" w:rsidR="00D40810" w:rsidRPr="00883971" w:rsidRDefault="00D40810" w:rsidP="00D77362">
      <w:pPr>
        <w:pStyle w:val="Acronym"/>
        <w:rPr>
          <w:bCs/>
        </w:rPr>
      </w:pPr>
      <w:r w:rsidRPr="00883971">
        <w:rPr>
          <w:bCs/>
        </w:rPr>
        <w:t>RCC</w:t>
      </w:r>
      <w:r w:rsidRPr="00883971">
        <w:rPr>
          <w:bCs/>
        </w:rPr>
        <w:tab/>
      </w:r>
      <w:r w:rsidRPr="00883971">
        <w:t>Rescue Co-ordination Centre(s)</w:t>
      </w:r>
    </w:p>
    <w:p w14:paraId="7AACDE51" w14:textId="54D9CBBA" w:rsidR="00D40810" w:rsidRPr="00883971" w:rsidRDefault="00D40810" w:rsidP="00D77362">
      <w:pPr>
        <w:pStyle w:val="Acronym"/>
        <w:rPr>
          <w:bCs/>
        </w:rPr>
      </w:pPr>
      <w:r w:rsidRPr="00883971">
        <w:rPr>
          <w:bCs/>
        </w:rPr>
        <w:t>Res.</w:t>
      </w:r>
      <w:r w:rsidRPr="00883971">
        <w:rPr>
          <w:bCs/>
        </w:rPr>
        <w:tab/>
        <w:t>Resolution</w:t>
      </w:r>
    </w:p>
    <w:p w14:paraId="4502CAFA" w14:textId="348F949F" w:rsidR="001940AE" w:rsidRPr="00883971" w:rsidRDefault="000E2805" w:rsidP="00D77362">
      <w:pPr>
        <w:pStyle w:val="Acronym"/>
        <w:rPr>
          <w:bCs/>
        </w:rPr>
      </w:pPr>
      <w:r>
        <w:rPr>
          <w:bCs/>
        </w:rPr>
        <w:t>RTF</w:t>
      </w:r>
      <w:r>
        <w:rPr>
          <w:bCs/>
        </w:rPr>
        <w:tab/>
        <w:t>R</w:t>
      </w:r>
      <w:r w:rsidR="001940AE" w:rsidRPr="00883971">
        <w:rPr>
          <w:bCs/>
        </w:rPr>
        <w:t>ich Text Format</w:t>
      </w:r>
    </w:p>
    <w:p w14:paraId="652DADB5" w14:textId="246DEC5F" w:rsidR="00D40810" w:rsidRPr="00883971" w:rsidRDefault="00D40810" w:rsidP="00D77362">
      <w:pPr>
        <w:pStyle w:val="Acronym"/>
        <w:rPr>
          <w:bCs/>
        </w:rPr>
      </w:pPr>
      <w:r w:rsidRPr="00883971">
        <w:rPr>
          <w:bCs/>
        </w:rPr>
        <w:t>SAR</w:t>
      </w:r>
      <w:r w:rsidRPr="00883971">
        <w:rPr>
          <w:bCs/>
        </w:rPr>
        <w:tab/>
        <w:t>Search and Rescue</w:t>
      </w:r>
    </w:p>
    <w:p w14:paraId="774FB8DE" w14:textId="229D0B6A" w:rsidR="00D40810" w:rsidRPr="00883971" w:rsidRDefault="000E2805" w:rsidP="00D77362">
      <w:pPr>
        <w:pStyle w:val="Acronym"/>
        <w:rPr>
          <w:bCs/>
        </w:rPr>
      </w:pPr>
      <w:r>
        <w:rPr>
          <w:bCs/>
        </w:rPr>
        <w:t>SIP</w:t>
      </w:r>
      <w:r>
        <w:rPr>
          <w:bCs/>
        </w:rPr>
        <w:tab/>
      </w:r>
      <w:r w:rsidRPr="002B6385">
        <w:t>IMO e-Navigation Strategy Implementation Plan (NCSR1/28, Annex 7; as adopted by MSC94, Nov. 2014)</w:t>
      </w:r>
    </w:p>
    <w:p w14:paraId="2C3725E9" w14:textId="6BCF7DC9" w:rsidR="00D40810" w:rsidRPr="00883971" w:rsidRDefault="00D40810" w:rsidP="00D77362">
      <w:pPr>
        <w:pStyle w:val="Acronym"/>
        <w:rPr>
          <w:bCs/>
        </w:rPr>
      </w:pPr>
      <w:r w:rsidRPr="00883971">
        <w:rPr>
          <w:bCs/>
        </w:rPr>
        <w:t>SOLAS</w:t>
      </w:r>
      <w:r w:rsidRPr="00883971">
        <w:rPr>
          <w:bCs/>
        </w:rPr>
        <w:tab/>
      </w:r>
      <w:r w:rsidR="000E2805" w:rsidRPr="00754D7E">
        <w:rPr>
          <w:rFonts w:cs="Arial"/>
          <w:bCs/>
          <w:color w:val="000000" w:themeColor="text1"/>
        </w:rPr>
        <w:t>International Convention for the Safety of Life at Sea, 1974 (as amended)</w:t>
      </w:r>
    </w:p>
    <w:p w14:paraId="4269739D" w14:textId="41C663C2" w:rsidR="00D40810" w:rsidRDefault="00D40810" w:rsidP="00D77362">
      <w:pPr>
        <w:pStyle w:val="Acronym"/>
        <w:rPr>
          <w:bCs/>
        </w:rPr>
      </w:pPr>
      <w:r w:rsidRPr="00883971">
        <w:rPr>
          <w:bCs/>
        </w:rPr>
        <w:t>SQA</w:t>
      </w:r>
      <w:r w:rsidRPr="00883971">
        <w:rPr>
          <w:bCs/>
        </w:rPr>
        <w:tab/>
      </w:r>
      <w:ins w:id="256" w:author="Administrator" w:date="2016-09-21T13:09:00Z">
        <w:r w:rsidR="009F7CD2">
          <w:rPr>
            <w:bCs/>
            <w:highlight w:val="yellow"/>
          </w:rPr>
          <w:t>Software Quality Assurance</w:t>
        </w:r>
      </w:ins>
      <w:del w:id="257" w:author="Administrator" w:date="2016-09-21T13:09:00Z">
        <w:r w:rsidRPr="00883971" w:rsidDel="009F7CD2">
          <w:rPr>
            <w:bCs/>
            <w:highlight w:val="yellow"/>
          </w:rPr>
          <w:delText>4.1.6</w:delText>
        </w:r>
      </w:del>
    </w:p>
    <w:p w14:paraId="720E5277" w14:textId="3437F3C5" w:rsidR="000E2805" w:rsidRPr="00883971" w:rsidRDefault="000E2805" w:rsidP="00D77362">
      <w:pPr>
        <w:pStyle w:val="Acronym"/>
        <w:rPr>
          <w:bCs/>
        </w:rPr>
      </w:pPr>
      <w:r>
        <w:rPr>
          <w:bCs/>
        </w:rPr>
        <w:t>S-100</w:t>
      </w:r>
      <w:r>
        <w:rPr>
          <w:bCs/>
        </w:rPr>
        <w:tab/>
      </w:r>
      <w:ins w:id="258" w:author="Administrator" w:date="2017-03-14T15:24:00Z">
        <w:r w:rsidR="00E6247D">
          <w:rPr>
            <w:bCs/>
          </w:rPr>
          <w:t>Universal Hydrographic data model</w:t>
        </w:r>
      </w:ins>
      <w:del w:id="259" w:author="Administrator" w:date="2017-03-14T15:25:00Z">
        <w:r w:rsidRPr="00684F0B" w:rsidDel="00E6247D">
          <w:rPr>
            <w:rFonts w:cs="Arial"/>
            <w:bCs/>
            <w:color w:val="262626"/>
          </w:rPr>
          <w:delText>Geospatial Information Registry</w:delText>
        </w:r>
      </w:del>
      <w:r w:rsidRPr="00684F0B">
        <w:rPr>
          <w:rFonts w:cs="Arial"/>
          <w:bCs/>
          <w:color w:val="262626"/>
        </w:rPr>
        <w:t xml:space="preserve"> (IHO)</w:t>
      </w:r>
    </w:p>
    <w:p w14:paraId="523BF465" w14:textId="2A365187" w:rsidR="00D40810" w:rsidRPr="00883971" w:rsidRDefault="00D40810" w:rsidP="00D77362">
      <w:pPr>
        <w:pStyle w:val="Acronym"/>
        <w:rPr>
          <w:bCs/>
        </w:rPr>
      </w:pPr>
      <w:r w:rsidRPr="00883971">
        <w:rPr>
          <w:bCs/>
        </w:rPr>
        <w:t>S-200</w:t>
      </w:r>
      <w:r w:rsidRPr="00883971">
        <w:rPr>
          <w:bCs/>
        </w:rPr>
        <w:tab/>
      </w:r>
      <w:r w:rsidR="001940AE" w:rsidRPr="007B7C55">
        <w:rPr>
          <w:bCs/>
        </w:rPr>
        <w:t>IALA domain for S-100 Product Specifications</w:t>
      </w:r>
    </w:p>
    <w:p w14:paraId="1BB674C9" w14:textId="3A6F621C" w:rsidR="00D40810" w:rsidRPr="00883971" w:rsidRDefault="00D40810" w:rsidP="00D77362">
      <w:pPr>
        <w:pStyle w:val="Acronym"/>
        <w:rPr>
          <w:bCs/>
        </w:rPr>
      </w:pPr>
      <w:r w:rsidRPr="00883971">
        <w:rPr>
          <w:bCs/>
        </w:rPr>
        <w:t>TMAS</w:t>
      </w:r>
      <w:r w:rsidRPr="00883971">
        <w:rPr>
          <w:bCs/>
        </w:rPr>
        <w:tab/>
      </w:r>
      <w:proofErr w:type="spellStart"/>
      <w:r w:rsidRPr="00883971">
        <w:rPr>
          <w:bCs/>
        </w:rPr>
        <w:t>Telemedical</w:t>
      </w:r>
      <w:proofErr w:type="spellEnd"/>
      <w:r w:rsidRPr="00883971">
        <w:rPr>
          <w:bCs/>
        </w:rPr>
        <w:t xml:space="preserve"> Assistance Service</w:t>
      </w:r>
    </w:p>
    <w:p w14:paraId="3E563B99" w14:textId="6A11915A" w:rsidR="00D40810" w:rsidRPr="00883971" w:rsidRDefault="00D40810" w:rsidP="00D77362">
      <w:pPr>
        <w:pStyle w:val="Acronym"/>
        <w:rPr>
          <w:bCs/>
        </w:rPr>
      </w:pPr>
      <w:r w:rsidRPr="00883971">
        <w:rPr>
          <w:bCs/>
        </w:rPr>
        <w:t>TOS</w:t>
      </w:r>
      <w:r w:rsidRPr="00883971">
        <w:rPr>
          <w:bCs/>
        </w:rPr>
        <w:tab/>
        <w:t>Traffic Organisation Service</w:t>
      </w:r>
      <w:r w:rsidR="000E2805">
        <w:rPr>
          <w:bCs/>
        </w:rPr>
        <w:t>,</w:t>
      </w:r>
      <w:r w:rsidR="000E2805" w:rsidRPr="002B6385">
        <w:t xml:space="preserve"> as part of Vessel Traffic Services</w:t>
      </w:r>
    </w:p>
    <w:p w14:paraId="5AB62752" w14:textId="3193DBA7" w:rsidR="00D40810" w:rsidRPr="00883971" w:rsidRDefault="00D40810" w:rsidP="00D77362">
      <w:pPr>
        <w:pStyle w:val="Acronym"/>
        <w:rPr>
          <w:bCs/>
        </w:rPr>
      </w:pPr>
      <w:r w:rsidRPr="00883971">
        <w:rPr>
          <w:bCs/>
        </w:rPr>
        <w:t>VTS</w:t>
      </w:r>
      <w:r w:rsidRPr="00883971">
        <w:rPr>
          <w:bCs/>
        </w:rPr>
        <w:tab/>
      </w:r>
      <w:r w:rsidR="000E2805" w:rsidRPr="002B6385">
        <w:t>Vessel Traffic Service</w:t>
      </w:r>
      <w:r w:rsidR="000E2805">
        <w:t>(</w:t>
      </w:r>
      <w:r w:rsidR="000E2805" w:rsidRPr="002B6385">
        <w:t>s</w:t>
      </w:r>
      <w:r w:rsidR="000E2805">
        <w:t>)</w:t>
      </w:r>
    </w:p>
    <w:p w14:paraId="4FBC98FF" w14:textId="10A37E9F" w:rsidR="001940AE" w:rsidRPr="00883971" w:rsidRDefault="001940AE" w:rsidP="00D77362">
      <w:pPr>
        <w:pStyle w:val="Acronym"/>
      </w:pPr>
      <w:r w:rsidRPr="00883971">
        <w:rPr>
          <w:bCs/>
        </w:rPr>
        <w:t>XML</w:t>
      </w:r>
      <w:r w:rsidRPr="00883971">
        <w:rPr>
          <w:bCs/>
        </w:rPr>
        <w:tab/>
      </w:r>
      <w:proofErr w:type="spellStart"/>
      <w:r w:rsidR="000E2805" w:rsidRPr="002B6385">
        <w:rPr>
          <w:rFonts w:cs="Arial"/>
          <w:color w:val="424242"/>
          <w:lang w:val="en-US"/>
        </w:rPr>
        <w:t>eXtensible</w:t>
      </w:r>
      <w:proofErr w:type="spellEnd"/>
      <w:r w:rsidR="000E2805" w:rsidRPr="002B6385">
        <w:rPr>
          <w:rFonts w:cs="Arial"/>
          <w:color w:val="424242"/>
          <w:lang w:val="en-US"/>
        </w:rPr>
        <w:t xml:space="preserve"> Markup Language</w:t>
      </w:r>
    </w:p>
    <w:p w14:paraId="1A55B86C" w14:textId="7E9C96B0" w:rsidR="00C522BE" w:rsidRPr="00883971" w:rsidRDefault="00C522BE" w:rsidP="005122AB">
      <w:pPr>
        <w:pStyle w:val="Annex"/>
      </w:pPr>
      <w:bookmarkStart w:id="260" w:name="_Toc442524745"/>
      <w:r w:rsidRPr="00883971">
        <w:br w:type="page"/>
      </w:r>
      <w:bookmarkStart w:id="261" w:name="_Toc450466041"/>
      <w:bookmarkEnd w:id="260"/>
      <w:r w:rsidR="004C56A6" w:rsidRPr="00883971">
        <w:lastRenderedPageBreak/>
        <w:t>ANNEX</w:t>
      </w:r>
      <w:bookmarkEnd w:id="261"/>
    </w:p>
    <w:p w14:paraId="5215F8E7" w14:textId="707F1837" w:rsidR="00547F4C" w:rsidRPr="00883971" w:rsidRDefault="00547F4C" w:rsidP="00547F4C">
      <w:pPr>
        <w:pStyle w:val="BodyText"/>
      </w:pPr>
      <w:r w:rsidRPr="00883971">
        <w:t xml:space="preserve">Guidelines should have </w:t>
      </w:r>
      <w:r w:rsidR="005C6DC8" w:rsidRPr="00883971">
        <w:t>lettered Annexes.  Numbered A</w:t>
      </w:r>
      <w:r w:rsidRPr="00883971">
        <w:t xml:space="preserve">ppendices </w:t>
      </w:r>
      <w:proofErr w:type="gramStart"/>
      <w:r w:rsidRPr="00883971">
        <w:t>are attached</w:t>
      </w:r>
      <w:proofErr w:type="gramEnd"/>
      <w:r w:rsidRPr="00883971">
        <w:t xml:space="preserve"> to Annexes.</w:t>
      </w:r>
    </w:p>
    <w:p w14:paraId="477E096D" w14:textId="26668905" w:rsidR="004D781D" w:rsidRPr="00883971" w:rsidRDefault="004D781D" w:rsidP="00547F4C">
      <w:pPr>
        <w:pStyle w:val="BodyText"/>
      </w:pPr>
      <w:proofErr w:type="gramStart"/>
      <w:r w:rsidRPr="00883971">
        <w:t>ANNEXES B onward</w:t>
      </w:r>
      <w:r w:rsidR="00A34839" w:rsidRPr="00883971">
        <w:t xml:space="preserve"> 'number' automatically</w:t>
      </w:r>
      <w:r w:rsidR="00265654" w:rsidRPr="00883971">
        <w:t>.</w:t>
      </w:r>
      <w:proofErr w:type="gramEnd"/>
      <w:r w:rsidR="00265654" w:rsidRPr="00883971">
        <w:t xml:space="preserve">  Each has its own heading styles in the style pane.</w:t>
      </w:r>
    </w:p>
    <w:p w14:paraId="2FFA863E" w14:textId="376C5998" w:rsidR="00547F4C" w:rsidRPr="00883971" w:rsidRDefault="00547F4C" w:rsidP="00AD543B">
      <w:pPr>
        <w:pStyle w:val="AnnexAHead1"/>
      </w:pPr>
      <w:r w:rsidRPr="00883971">
        <w:t xml:space="preserve">ANNEX </w:t>
      </w:r>
      <w:r w:rsidR="008C22AE" w:rsidRPr="00883971">
        <w:t xml:space="preserve">A </w:t>
      </w:r>
      <w:r w:rsidRPr="00883971">
        <w:t>HEAD1</w:t>
      </w:r>
    </w:p>
    <w:p w14:paraId="1BFDA28C" w14:textId="77777777" w:rsidR="005C6DC8" w:rsidRPr="00883971" w:rsidRDefault="005C6DC8" w:rsidP="005C6DC8">
      <w:pPr>
        <w:pStyle w:val="Heading1separatationline"/>
      </w:pPr>
    </w:p>
    <w:p w14:paraId="5B2FE238" w14:textId="08D764D0" w:rsidR="00547F4C" w:rsidRPr="00883971" w:rsidRDefault="00017EE6" w:rsidP="00547F4C">
      <w:pPr>
        <w:pStyle w:val="BodyText"/>
      </w:pPr>
      <w:r w:rsidRPr="00883971">
        <w:t>Body Text</w:t>
      </w:r>
    </w:p>
    <w:p w14:paraId="5706527D" w14:textId="11B9329D" w:rsidR="00547F4C" w:rsidRPr="00883971" w:rsidRDefault="00547F4C" w:rsidP="00CF4CBC">
      <w:pPr>
        <w:pStyle w:val="AnnexAHead2"/>
      </w:pPr>
      <w:r w:rsidRPr="00883971">
        <w:t>Annex</w:t>
      </w:r>
      <w:r w:rsidR="00017EE6" w:rsidRPr="00883971">
        <w:t xml:space="preserve"> A</w:t>
      </w:r>
      <w:r w:rsidRPr="00883971">
        <w:t xml:space="preserve"> Heading 2</w:t>
      </w:r>
    </w:p>
    <w:p w14:paraId="6C51A807" w14:textId="77777777" w:rsidR="005C6DC8" w:rsidRPr="00883971" w:rsidRDefault="005C6DC8" w:rsidP="005C6DC8">
      <w:pPr>
        <w:pStyle w:val="Heading2separationline"/>
      </w:pPr>
    </w:p>
    <w:p w14:paraId="28975E94" w14:textId="77777777" w:rsidR="00547F4C" w:rsidRPr="00883971" w:rsidRDefault="00547F4C" w:rsidP="00547F4C">
      <w:pPr>
        <w:pStyle w:val="BodyText"/>
      </w:pPr>
      <w:r w:rsidRPr="00883971">
        <w:t>Body text</w:t>
      </w:r>
    </w:p>
    <w:p w14:paraId="52140D16" w14:textId="6AD39029" w:rsidR="00547F4C" w:rsidRPr="00883971" w:rsidRDefault="00547F4C" w:rsidP="00447E01">
      <w:pPr>
        <w:pStyle w:val="AnnexAHead2"/>
      </w:pPr>
      <w:r w:rsidRPr="00883971">
        <w:t>Annex</w:t>
      </w:r>
      <w:r w:rsidR="005C6DC8" w:rsidRPr="00883971">
        <w:t xml:space="preserve"> A</w:t>
      </w:r>
      <w:r w:rsidRPr="00883971">
        <w:t xml:space="preserve"> Heading 3</w:t>
      </w:r>
    </w:p>
    <w:p w14:paraId="6646DD1B" w14:textId="03EBFBC6" w:rsidR="00547F4C" w:rsidRPr="00883971" w:rsidRDefault="003035AC" w:rsidP="00547F4C">
      <w:pPr>
        <w:pStyle w:val="BodyText"/>
      </w:pPr>
      <w:r w:rsidRPr="00883971">
        <w:t>Body Text</w:t>
      </w:r>
    </w:p>
    <w:p w14:paraId="479D4606" w14:textId="514E5D1E" w:rsidR="00547F4C" w:rsidRPr="00883971" w:rsidRDefault="00547F4C" w:rsidP="005C6DC8">
      <w:pPr>
        <w:pStyle w:val="AnnexAHead4"/>
      </w:pPr>
      <w:r w:rsidRPr="00883971">
        <w:t>Annex</w:t>
      </w:r>
      <w:r w:rsidR="005C6DC8" w:rsidRPr="00883971">
        <w:t xml:space="preserve"> A</w:t>
      </w:r>
      <w:r w:rsidRPr="00883971">
        <w:t xml:space="preserve"> Heading 4</w:t>
      </w:r>
    </w:p>
    <w:p w14:paraId="77943FA0" w14:textId="46573B37" w:rsidR="00547F4C" w:rsidRPr="00883971" w:rsidRDefault="00547F4C" w:rsidP="00547F4C">
      <w:pPr>
        <w:pStyle w:val="BodyText"/>
      </w:pPr>
      <w:r w:rsidRPr="00883971">
        <w:t xml:space="preserve">Body Text </w:t>
      </w:r>
    </w:p>
    <w:p w14:paraId="2B6537CC" w14:textId="1B87755D" w:rsidR="005C6DC8" w:rsidRPr="00883971" w:rsidRDefault="005C6DC8">
      <w:pPr>
        <w:spacing w:after="200" w:line="276" w:lineRule="auto"/>
        <w:rPr>
          <w:sz w:val="22"/>
        </w:rPr>
      </w:pPr>
      <w:r w:rsidRPr="00883971">
        <w:br w:type="page"/>
      </w:r>
    </w:p>
    <w:p w14:paraId="36AE3618" w14:textId="2864A78D" w:rsidR="001564A0" w:rsidRPr="00883971" w:rsidRDefault="005C6DC8" w:rsidP="005C6DC8">
      <w:pPr>
        <w:pStyle w:val="Appendix"/>
      </w:pPr>
      <w:bookmarkStart w:id="262" w:name="_Toc450466042"/>
      <w:r w:rsidRPr="00883971">
        <w:lastRenderedPageBreak/>
        <w:t>APPENDIX TITLE</w:t>
      </w:r>
      <w:bookmarkEnd w:id="262"/>
    </w:p>
    <w:p w14:paraId="476E0C3B" w14:textId="1475546C" w:rsidR="005C6DC8" w:rsidRPr="00883971" w:rsidRDefault="005C6DC8" w:rsidP="005C6DC8">
      <w:pPr>
        <w:pStyle w:val="AppendixHead1"/>
      </w:pPr>
      <w:r w:rsidRPr="00883971">
        <w:t>APPENDIX 1 HEADING 1</w:t>
      </w:r>
    </w:p>
    <w:p w14:paraId="191028E5" w14:textId="77777777" w:rsidR="005C6DC8" w:rsidRPr="00883971" w:rsidRDefault="005C6DC8" w:rsidP="005C6DC8">
      <w:pPr>
        <w:pStyle w:val="Heading1separatationline"/>
      </w:pPr>
    </w:p>
    <w:p w14:paraId="63D7FDE9" w14:textId="020C61E7" w:rsidR="005C6DC8" w:rsidRPr="00883971" w:rsidRDefault="005C6DC8" w:rsidP="005C6DC8">
      <w:pPr>
        <w:pStyle w:val="BodyText"/>
      </w:pPr>
      <w:r w:rsidRPr="00883971">
        <w:t>Body Text</w:t>
      </w:r>
    </w:p>
    <w:p w14:paraId="7034C29C" w14:textId="743464E9" w:rsidR="005C6DC8" w:rsidRPr="00883971" w:rsidRDefault="005C6DC8" w:rsidP="005C6DC8">
      <w:pPr>
        <w:pStyle w:val="AppendixHead2"/>
      </w:pPr>
      <w:r w:rsidRPr="00883971">
        <w:t>Appendix Heading 2</w:t>
      </w:r>
    </w:p>
    <w:p w14:paraId="13A80636" w14:textId="77777777" w:rsidR="005C6DC8" w:rsidRPr="00883971" w:rsidRDefault="005C6DC8" w:rsidP="005C6DC8">
      <w:pPr>
        <w:pStyle w:val="Heading2separationline"/>
      </w:pPr>
    </w:p>
    <w:p w14:paraId="331ADB40" w14:textId="04F69059" w:rsidR="005C6DC8" w:rsidRPr="00883971" w:rsidRDefault="005C6DC8" w:rsidP="005C6DC8">
      <w:pPr>
        <w:pStyle w:val="BodyText"/>
      </w:pPr>
      <w:r w:rsidRPr="00883971">
        <w:t>Body Text</w:t>
      </w:r>
    </w:p>
    <w:p w14:paraId="2859F467" w14:textId="30030E39" w:rsidR="005C6DC8" w:rsidRPr="00883971" w:rsidRDefault="005C6DC8" w:rsidP="005C6DC8">
      <w:pPr>
        <w:pStyle w:val="AppendixHead3"/>
      </w:pPr>
      <w:r w:rsidRPr="00883971">
        <w:t>Appendix Heading 3</w:t>
      </w:r>
    </w:p>
    <w:p w14:paraId="1E01D834" w14:textId="28274108" w:rsidR="005C6DC8" w:rsidRPr="00883971" w:rsidRDefault="005C6DC8" w:rsidP="005C6DC8">
      <w:pPr>
        <w:pStyle w:val="BodyText"/>
      </w:pPr>
      <w:r w:rsidRPr="00883971">
        <w:t>Body Text</w:t>
      </w:r>
    </w:p>
    <w:p w14:paraId="04897DE3" w14:textId="41279FB9" w:rsidR="005C6DC8" w:rsidRPr="00883971" w:rsidRDefault="005C6DC8" w:rsidP="005C6DC8">
      <w:pPr>
        <w:pStyle w:val="AppendixHead4"/>
      </w:pPr>
      <w:r w:rsidRPr="00883971">
        <w:t>Appendix heading 4</w:t>
      </w:r>
    </w:p>
    <w:p w14:paraId="56D0EEC4" w14:textId="30149DE8" w:rsidR="005C6DC8" w:rsidRPr="00883971" w:rsidRDefault="005C6DC8" w:rsidP="005C6DC8">
      <w:pPr>
        <w:pStyle w:val="BodyText"/>
      </w:pPr>
      <w:r w:rsidRPr="00883971">
        <w:t>Body text</w:t>
      </w:r>
    </w:p>
    <w:sectPr w:rsidR="005C6DC8" w:rsidRPr="00883971" w:rsidSect="00576659">
      <w:headerReference w:type="even" r:id="rId23"/>
      <w:headerReference w:type="default" r:id="rId24"/>
      <w:footerReference w:type="default" r:id="rId25"/>
      <w:headerReference w:type="first" r:id="rId2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E7DE4" w14:textId="77777777" w:rsidR="007F4099" w:rsidRDefault="007F4099" w:rsidP="003274DB">
      <w:r>
        <w:separator/>
      </w:r>
    </w:p>
    <w:p w14:paraId="19408A25" w14:textId="77777777" w:rsidR="007F4099" w:rsidRDefault="007F4099"/>
  </w:endnote>
  <w:endnote w:type="continuationSeparator" w:id="0">
    <w:p w14:paraId="147EF576" w14:textId="77777777" w:rsidR="007F4099" w:rsidRDefault="007F4099" w:rsidP="003274DB">
      <w:r>
        <w:continuationSeparator/>
      </w:r>
    </w:p>
    <w:p w14:paraId="659B6EE1" w14:textId="77777777" w:rsidR="007F4099" w:rsidRDefault="007F40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DD528" w14:textId="77777777" w:rsidR="00E5622D" w:rsidRDefault="00E5622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B72AC1" w14:textId="77777777" w:rsidR="00E5622D" w:rsidRDefault="00E5622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F03C66" w14:textId="77777777" w:rsidR="00E5622D" w:rsidRDefault="00E5622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94A12DB" w14:textId="77777777" w:rsidR="00E5622D" w:rsidRDefault="00E5622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9C25ADD" w14:textId="77777777" w:rsidR="00E5622D" w:rsidRDefault="00E5622D"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0792A" w14:textId="77777777" w:rsidR="00E5622D" w:rsidRDefault="00E5622D" w:rsidP="008747E0">
    <w:pPr>
      <w:pStyle w:val="Footer"/>
    </w:pPr>
    <w:r>
      <w:rPr>
        <w:noProof/>
        <w:lang w:eastAsia="en-GB"/>
      </w:rPr>
      <mc:AlternateContent>
        <mc:Choice Requires="wps">
          <w:drawing>
            <wp:anchor distT="0" distB="0" distL="114300" distR="114300" simplePos="0" relativeHeight="251669504" behindDoc="0" locked="0" layoutInCell="1" allowOverlap="1" wp14:anchorId="535B47DF" wp14:editId="6FE1191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BD658D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0B1505DF" w14:textId="77777777" w:rsidR="00E5622D" w:rsidRPr="00ED2A8D" w:rsidRDefault="00E5622D" w:rsidP="008747E0">
    <w:pPr>
      <w:pStyle w:val="Footer"/>
    </w:pPr>
    <w:r w:rsidRPr="00442889">
      <w:rPr>
        <w:noProof/>
        <w:lang w:eastAsia="en-GB"/>
      </w:rPr>
      <w:drawing>
        <wp:anchor distT="0" distB="0" distL="114300" distR="114300" simplePos="0" relativeHeight="251661312" behindDoc="1" locked="0" layoutInCell="1" allowOverlap="1" wp14:anchorId="298B7FF6" wp14:editId="67B8D1A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08EE5AC" w14:textId="77777777" w:rsidR="00E5622D" w:rsidRPr="00ED2A8D" w:rsidRDefault="00E5622D" w:rsidP="008747E0">
    <w:pPr>
      <w:pStyle w:val="Footer"/>
    </w:pPr>
  </w:p>
  <w:p w14:paraId="450DD106" w14:textId="77777777" w:rsidR="00E5622D" w:rsidRPr="00ED2A8D" w:rsidRDefault="00E5622D" w:rsidP="008747E0">
    <w:pPr>
      <w:pStyle w:val="Footer"/>
    </w:pPr>
  </w:p>
  <w:p w14:paraId="3E18AF58" w14:textId="77777777" w:rsidR="00E5622D" w:rsidRPr="00ED2A8D" w:rsidRDefault="00E5622D"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EC4286" w14:textId="77777777" w:rsidR="00E5622D" w:rsidRDefault="00E5622D"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4F62F86" wp14:editId="1389DF0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E756D4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5C0DA6E" w14:textId="77777777" w:rsidR="00E5622D" w:rsidRPr="00C907DF" w:rsidRDefault="00E5622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288A04E" w14:textId="77777777" w:rsidR="00E5622D" w:rsidRPr="00525922" w:rsidRDefault="00E5622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ABFAC" w14:textId="77777777" w:rsidR="00E5622D" w:rsidRPr="00C716E5" w:rsidRDefault="00E5622D" w:rsidP="00C716E5">
    <w:pPr>
      <w:pStyle w:val="Footer"/>
      <w:rPr>
        <w:sz w:val="15"/>
        <w:szCs w:val="15"/>
      </w:rPr>
    </w:pPr>
  </w:p>
  <w:p w14:paraId="210804D3" w14:textId="77777777" w:rsidR="00E5622D" w:rsidRDefault="00E5622D" w:rsidP="00C716E5">
    <w:pPr>
      <w:pStyle w:val="Footerportrait"/>
    </w:pPr>
  </w:p>
  <w:p w14:paraId="4BADD63D" w14:textId="22D04FE9" w:rsidR="00E5622D" w:rsidRPr="00C907DF" w:rsidRDefault="004E2124" w:rsidP="00C716E5">
    <w:pPr>
      <w:pStyle w:val="Footerportrait"/>
      <w:rPr>
        <w:rStyle w:val="PageNumber"/>
        <w:szCs w:val="15"/>
      </w:rPr>
    </w:pPr>
    <w:fldSimple w:instr=" STYLEREF &quot;Document type&quot; \* MERGEFORMAT ">
      <w:r w:rsidR="00AA76BC">
        <w:t>IALA Guideline</w:t>
      </w:r>
    </w:fldSimple>
    <w:r w:rsidR="00E5622D" w:rsidRPr="00C907DF">
      <w:t xml:space="preserve"> </w:t>
    </w:r>
    <w:fldSimple w:instr=" STYLEREF &quot;Document number&quot; \* MERGEFORMAT ">
      <w:r w:rsidR="00AA76BC">
        <w:t>????</w:t>
      </w:r>
    </w:fldSimple>
    <w:r w:rsidR="00E5622D" w:rsidRPr="00C907DF">
      <w:t xml:space="preserve"> –</w:t>
    </w:r>
    <w:r w:rsidR="00E5622D">
      <w:t xml:space="preserve"> </w:t>
    </w:r>
    <w:fldSimple w:instr=" STYLEREF &quot;Document name&quot; \* MERGEFORMAT ">
      <w:r w:rsidR="00AA76BC">
        <w:t>Maritime Service  Portfolios:</w:t>
      </w:r>
      <w:r w:rsidR="00AA76BC">
        <w:br/>
        <w:t>digitising maritime services[agreed enav 19]</w:t>
      </w:r>
    </w:fldSimple>
  </w:p>
  <w:p w14:paraId="6700B5DA" w14:textId="1BB23B1B" w:rsidR="00E5622D" w:rsidRPr="00C907DF" w:rsidRDefault="004E2124" w:rsidP="00C716E5">
    <w:pPr>
      <w:pStyle w:val="Footerportrait"/>
    </w:pPr>
    <w:fldSimple w:instr=" STYLEREF &quot;Edition number&quot; \* MERGEFORMAT ">
      <w:r w:rsidR="00AA76BC">
        <w:t>Edition 1.0</w:t>
      </w:r>
    </w:fldSimple>
    <w:r w:rsidR="00E5622D">
      <w:t xml:space="preserve">  </w:t>
    </w:r>
    <w:fldSimple w:instr=" STYLEREF &quot;Document date&quot; \* MERGEFORMAT ">
      <w:r w:rsidR="00AA76BC">
        <w:t>Document date</w:t>
      </w:r>
    </w:fldSimple>
    <w:r w:rsidR="00E5622D" w:rsidRPr="00C907DF">
      <w:tab/>
    </w:r>
    <w:r w:rsidR="00E5622D">
      <w:t xml:space="preserve">P </w:t>
    </w:r>
    <w:r w:rsidR="00E5622D" w:rsidRPr="00C907DF">
      <w:rPr>
        <w:rStyle w:val="PageNumber"/>
        <w:szCs w:val="15"/>
      </w:rPr>
      <w:fldChar w:fldCharType="begin"/>
    </w:r>
    <w:r w:rsidR="00E5622D" w:rsidRPr="00C907DF">
      <w:rPr>
        <w:rStyle w:val="PageNumber"/>
        <w:szCs w:val="15"/>
      </w:rPr>
      <w:instrText xml:space="preserve">PAGE  </w:instrText>
    </w:r>
    <w:r w:rsidR="00E5622D" w:rsidRPr="00C907DF">
      <w:rPr>
        <w:rStyle w:val="PageNumber"/>
        <w:szCs w:val="15"/>
      </w:rPr>
      <w:fldChar w:fldCharType="separate"/>
    </w:r>
    <w:r w:rsidR="00AA76BC">
      <w:rPr>
        <w:rStyle w:val="PageNumber"/>
        <w:szCs w:val="15"/>
      </w:rPr>
      <w:t>6</w:t>
    </w:r>
    <w:r w:rsidR="00E5622D"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2C1B8" w14:textId="77777777" w:rsidR="00E5622D" w:rsidRDefault="00E5622D" w:rsidP="00C716E5">
    <w:pPr>
      <w:pStyle w:val="Footer"/>
    </w:pPr>
  </w:p>
  <w:p w14:paraId="2C1E784D" w14:textId="77777777" w:rsidR="00E5622D" w:rsidRDefault="00E5622D" w:rsidP="00C716E5">
    <w:pPr>
      <w:pStyle w:val="Footerportrait"/>
    </w:pPr>
  </w:p>
  <w:p w14:paraId="27F9EE40" w14:textId="7A0972C0" w:rsidR="00E5622D" w:rsidRPr="00C907DF" w:rsidRDefault="004E2124" w:rsidP="00C716E5">
    <w:pPr>
      <w:pStyle w:val="Footerportrait"/>
      <w:rPr>
        <w:rStyle w:val="PageNumber"/>
        <w:szCs w:val="15"/>
      </w:rPr>
    </w:pPr>
    <w:fldSimple w:instr=" STYLEREF &quot;Document type&quot; \* MERGEFORMAT ">
      <w:r w:rsidR="00AA76BC">
        <w:t>IALA Guideline</w:t>
      </w:r>
    </w:fldSimple>
    <w:r w:rsidR="00E5622D" w:rsidRPr="00C907DF">
      <w:t xml:space="preserve"> </w:t>
    </w:r>
    <w:fldSimple w:instr=" STYLEREF &quot;Document number&quot; \* MERGEFORMAT ">
      <w:r w:rsidR="00AA76BC">
        <w:t>????</w:t>
      </w:r>
    </w:fldSimple>
    <w:r w:rsidR="00E5622D" w:rsidRPr="00C907DF">
      <w:t xml:space="preserve"> –</w:t>
    </w:r>
    <w:r w:rsidR="00E5622D">
      <w:t xml:space="preserve"> </w:t>
    </w:r>
    <w:fldSimple w:instr=" STYLEREF &quot;Document name&quot; \* MERGEFORMAT ">
      <w:r w:rsidR="00AA76BC">
        <w:t>Maritime Service  Portfolios:</w:t>
      </w:r>
      <w:r w:rsidR="00AA76BC">
        <w:br/>
        <w:t>digitising maritime services[agreed enav 19]</w:t>
      </w:r>
    </w:fldSimple>
  </w:p>
  <w:p w14:paraId="3A35E3A5" w14:textId="44635736" w:rsidR="00E5622D" w:rsidRPr="00525922" w:rsidRDefault="004E2124" w:rsidP="00C716E5">
    <w:pPr>
      <w:pStyle w:val="Footerportrait"/>
    </w:pPr>
    <w:fldSimple w:instr=" STYLEREF &quot;Edition number&quot; \* MERGEFORMAT ">
      <w:r w:rsidR="00AA76BC">
        <w:t>Edition 1.0</w:t>
      </w:r>
    </w:fldSimple>
    <w:r w:rsidR="00E5622D" w:rsidRPr="00C907DF">
      <w:tab/>
    </w:r>
    <w:r w:rsidR="00E5622D">
      <w:t xml:space="preserve">P </w:t>
    </w:r>
    <w:r w:rsidR="00E5622D" w:rsidRPr="00C907DF">
      <w:rPr>
        <w:rStyle w:val="PageNumber"/>
        <w:szCs w:val="15"/>
      </w:rPr>
      <w:fldChar w:fldCharType="begin"/>
    </w:r>
    <w:r w:rsidR="00E5622D" w:rsidRPr="00C907DF">
      <w:rPr>
        <w:rStyle w:val="PageNumber"/>
        <w:szCs w:val="15"/>
      </w:rPr>
      <w:instrText xml:space="preserve">PAGE  </w:instrText>
    </w:r>
    <w:r w:rsidR="00E5622D" w:rsidRPr="00C907DF">
      <w:rPr>
        <w:rStyle w:val="PageNumber"/>
        <w:szCs w:val="15"/>
      </w:rPr>
      <w:fldChar w:fldCharType="separate"/>
    </w:r>
    <w:r w:rsidR="00AA76BC">
      <w:rPr>
        <w:rStyle w:val="PageNumber"/>
        <w:szCs w:val="15"/>
      </w:rPr>
      <w:t>4</w:t>
    </w:r>
    <w:r w:rsidR="00E5622D"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26819" w14:textId="77777777" w:rsidR="00E5622D" w:rsidRDefault="00E5622D" w:rsidP="00C716E5">
    <w:pPr>
      <w:pStyle w:val="Footer"/>
    </w:pPr>
  </w:p>
  <w:p w14:paraId="07506C9D" w14:textId="77777777" w:rsidR="00E5622D" w:rsidRDefault="00E5622D" w:rsidP="00C716E5">
    <w:pPr>
      <w:pStyle w:val="Footerportrait"/>
    </w:pPr>
  </w:p>
  <w:p w14:paraId="33637B4F" w14:textId="2256128F" w:rsidR="00E5622D" w:rsidRPr="00C907DF" w:rsidRDefault="004E2124" w:rsidP="00C716E5">
    <w:pPr>
      <w:pStyle w:val="Footerportrait"/>
    </w:pPr>
    <w:fldSimple w:instr=" STYLEREF &quot;Document type&quot; \* MERGEFORMAT ">
      <w:r w:rsidR="00AA76BC">
        <w:t>IALA Guideline</w:t>
      </w:r>
    </w:fldSimple>
    <w:r w:rsidR="00E5622D" w:rsidRPr="00C907DF">
      <w:t xml:space="preserve"> </w:t>
    </w:r>
    <w:fldSimple w:instr=" STYLEREF &quot;Document number&quot; \* MERGEFORMAT ">
      <w:r w:rsidR="00AA76BC">
        <w:t>????</w:t>
      </w:r>
    </w:fldSimple>
    <w:r w:rsidR="00E5622D" w:rsidRPr="00C907DF">
      <w:t xml:space="preserve"> –</w:t>
    </w:r>
    <w:r w:rsidR="00E5622D">
      <w:t xml:space="preserve"> </w:t>
    </w:r>
    <w:fldSimple w:instr=" STYLEREF &quot;Document name&quot; \* MERGEFORMAT ">
      <w:r w:rsidR="00AA76BC">
        <w:t>Maritime Service  Portfolios:</w:t>
      </w:r>
      <w:r w:rsidR="00AA76BC">
        <w:br/>
        <w:t>digitising maritime services[agreed enav 19]</w:t>
      </w:r>
    </w:fldSimple>
    <w:r w:rsidR="00E5622D">
      <w:tab/>
    </w:r>
  </w:p>
  <w:p w14:paraId="0A7E48FD" w14:textId="563E6DE5" w:rsidR="00E5622D" w:rsidRPr="00C907DF" w:rsidRDefault="004E2124" w:rsidP="00C716E5">
    <w:pPr>
      <w:pStyle w:val="Footerportrait"/>
    </w:pPr>
    <w:fldSimple w:instr=" STYLEREF &quot;Edition number&quot; \* MERGEFORMAT ">
      <w:r w:rsidR="00AA76BC">
        <w:t>Edition 1.0</w:t>
      </w:r>
    </w:fldSimple>
    <w:r w:rsidR="00E5622D">
      <w:t xml:space="preserve">  </w:t>
    </w:r>
    <w:fldSimple w:instr=" STYLEREF &quot;Document date&quot; \* MERGEFORMAT ">
      <w:r w:rsidR="00AA76BC">
        <w:t>Document date</w:t>
      </w:r>
    </w:fldSimple>
    <w:r w:rsidR="00E5622D">
      <w:tab/>
    </w:r>
    <w:r w:rsidR="00E5622D">
      <w:rPr>
        <w:rStyle w:val="PageNumber"/>
        <w:szCs w:val="15"/>
      </w:rPr>
      <w:t xml:space="preserve">P </w:t>
    </w:r>
    <w:r w:rsidR="00E5622D" w:rsidRPr="00C907DF">
      <w:rPr>
        <w:rStyle w:val="PageNumber"/>
        <w:szCs w:val="15"/>
      </w:rPr>
      <w:fldChar w:fldCharType="begin"/>
    </w:r>
    <w:r w:rsidR="00E5622D" w:rsidRPr="00C907DF">
      <w:rPr>
        <w:rStyle w:val="PageNumber"/>
        <w:szCs w:val="15"/>
      </w:rPr>
      <w:instrText xml:space="preserve">PAGE  </w:instrText>
    </w:r>
    <w:r w:rsidR="00E5622D" w:rsidRPr="00C907DF">
      <w:rPr>
        <w:rStyle w:val="PageNumber"/>
        <w:szCs w:val="15"/>
      </w:rPr>
      <w:fldChar w:fldCharType="separate"/>
    </w:r>
    <w:r w:rsidR="00AA76BC">
      <w:rPr>
        <w:rStyle w:val="PageNumber"/>
        <w:szCs w:val="15"/>
      </w:rPr>
      <w:t>15</w:t>
    </w:r>
    <w:r w:rsidR="00E5622D"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724E2" w14:textId="77777777" w:rsidR="007F4099" w:rsidRDefault="007F4099" w:rsidP="003274DB">
      <w:r>
        <w:separator/>
      </w:r>
    </w:p>
    <w:p w14:paraId="4FAEEE8F" w14:textId="77777777" w:rsidR="007F4099" w:rsidRDefault="007F4099"/>
  </w:footnote>
  <w:footnote w:type="continuationSeparator" w:id="0">
    <w:p w14:paraId="5385B395" w14:textId="77777777" w:rsidR="007F4099" w:rsidRDefault="007F4099" w:rsidP="003274DB">
      <w:r>
        <w:continuationSeparator/>
      </w:r>
    </w:p>
    <w:p w14:paraId="4B473CFC" w14:textId="77777777" w:rsidR="007F4099" w:rsidRDefault="007F409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F1B6C" w14:textId="71E11DDA" w:rsidR="00E5622D" w:rsidRDefault="007F4099">
    <w:pPr>
      <w:pStyle w:val="Header"/>
    </w:pPr>
    <w:ins w:id="14" w:author="Seamus Doyle" w:date="2016-09-22T17:06:00Z">
      <w:r>
        <w:rPr>
          <w:noProof/>
        </w:rPr>
        <w:pict w14:anchorId="221099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79" o:spid="_x0000_s2050" type="#_x0000_t136" style="position:absolute;margin-left:0;margin-top:0;width:571.4pt;height:87.9pt;rotation:315;z-index:-2516152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2BD339" w14:textId="15A29DB9" w:rsidR="00E5622D" w:rsidRDefault="007F4099">
    <w:pPr>
      <w:pStyle w:val="Header"/>
    </w:pPr>
    <w:ins w:id="263" w:author="Seamus Doyle" w:date="2016-09-22T17:06:00Z">
      <w:r>
        <w:rPr>
          <w:noProof/>
        </w:rPr>
        <w:pict w14:anchorId="7A8684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8" o:spid="_x0000_s2059" type="#_x0000_t136" style="position:absolute;margin-left:0;margin-top:0;width:571.4pt;height:87.9pt;rotation:315;z-index:-25159680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8E9A8" w14:textId="14F310D8" w:rsidR="00E5622D" w:rsidRPr="00667792" w:rsidRDefault="007F4099" w:rsidP="00667792">
    <w:pPr>
      <w:pStyle w:val="Header"/>
    </w:pPr>
    <w:ins w:id="264" w:author="Seamus Doyle" w:date="2016-09-22T17:06:00Z">
      <w:r>
        <w:rPr>
          <w:noProof/>
        </w:rPr>
        <w:pict w14:anchorId="4FF8C0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9" o:spid="_x0000_s2060" type="#_x0000_t136" style="position:absolute;margin-left:0;margin-top:0;width:571.4pt;height:87.9pt;rotation:315;z-index:-251594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E5622D">
      <w:rPr>
        <w:noProof/>
        <w:lang w:eastAsia="en-GB"/>
      </w:rPr>
      <w:drawing>
        <wp:anchor distT="0" distB="0" distL="114300" distR="114300" simplePos="0" relativeHeight="251678720" behindDoc="1" locked="0" layoutInCell="1" allowOverlap="1" wp14:anchorId="773DC1E8" wp14:editId="1744EA41">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25364" w14:textId="2A6CDF5F" w:rsidR="00E5622D" w:rsidRDefault="007F4099">
    <w:pPr>
      <w:pStyle w:val="Header"/>
    </w:pPr>
    <w:ins w:id="265" w:author="Seamus Doyle" w:date="2016-09-22T17:06:00Z">
      <w:r>
        <w:rPr>
          <w:noProof/>
        </w:rPr>
        <w:pict w14:anchorId="36710F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7" o:spid="_x0000_s2058" type="#_x0000_t136" style="position:absolute;margin-left:0;margin-top:0;width:571.4pt;height:87.9pt;rotation:315;z-index:-25159884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B6167" w14:textId="4F2AD374" w:rsidR="00E5622D" w:rsidRDefault="007F4099" w:rsidP="00A60B42">
    <w:pPr>
      <w:pStyle w:val="Header"/>
      <w:jc w:val="right"/>
      <w:rPr>
        <w:ins w:id="15" w:author="Seamus Doyle" w:date="2016-09-22T17:00:00Z"/>
      </w:rPr>
    </w:pPr>
    <w:ins w:id="16" w:author="Seamus Doyle" w:date="2016-09-22T17:06:00Z">
      <w:r>
        <w:rPr>
          <w:noProof/>
        </w:rPr>
        <w:pict w14:anchorId="71AB2EA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0" o:spid="_x0000_s2051" type="#_x0000_t136" style="position:absolute;left:0;text-align:left;margin-left:0;margin-top:0;width:571.4pt;height:87.9pt;rotation:315;z-index:-2516131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ins w:id="17" w:author="Seamus Doyle" w:date="2016-09-22T17:03:00Z">
      <w:r w:rsidR="00E5622D">
        <w:t>ENAV</w:t>
      </w:r>
    </w:ins>
    <w:ins w:id="18" w:author="Seamus Doyle" w:date="2016-09-22T17:04:00Z">
      <w:r w:rsidR="00E5622D">
        <w:t>19-14.2.9</w:t>
      </w:r>
    </w:ins>
  </w:p>
  <w:p w14:paraId="552BBE1F" w14:textId="2913E48A" w:rsidR="00E5622D" w:rsidRDefault="00E5622D" w:rsidP="00A60B42">
    <w:pPr>
      <w:pStyle w:val="Header"/>
      <w:jc w:val="right"/>
      <w:rPr>
        <w:ins w:id="19" w:author="Seamus Doyle" w:date="2016-06-28T11:28:00Z"/>
      </w:rPr>
    </w:pPr>
    <w:r w:rsidRPr="00442889">
      <w:rPr>
        <w:noProof/>
        <w:lang w:eastAsia="en-GB"/>
      </w:rPr>
      <w:drawing>
        <wp:anchor distT="0" distB="0" distL="114300" distR="114300" simplePos="0" relativeHeight="251684864" behindDoc="1" locked="0" layoutInCell="1" allowOverlap="1" wp14:anchorId="1B4C9C44" wp14:editId="65139A4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20" w:author="Seamus Doyle" w:date="2016-09-22T17:04:00Z">
      <w:r>
        <w:t xml:space="preserve"> Formerly </w:t>
      </w:r>
    </w:ins>
    <w:ins w:id="21" w:author="Seamus Doyle" w:date="2016-06-28T11:28:00Z">
      <w:r>
        <w:t>ENAV19-12.3</w:t>
      </w:r>
    </w:ins>
  </w:p>
  <w:p w14:paraId="79CBF410" w14:textId="01B56419" w:rsidR="00E5622D" w:rsidRPr="00ED2A8D" w:rsidDel="004249D0" w:rsidRDefault="00E5622D" w:rsidP="00A60B42">
    <w:pPr>
      <w:pStyle w:val="Header"/>
      <w:jc w:val="right"/>
      <w:rPr>
        <w:del w:id="22" w:author="Seamus Doyle" w:date="2016-09-22T17:04:00Z"/>
      </w:rPr>
    </w:pPr>
  </w:p>
  <w:p w14:paraId="0A298448" w14:textId="77777777" w:rsidR="00E5622D" w:rsidRPr="00ED2A8D" w:rsidRDefault="00E5622D" w:rsidP="008747E0">
    <w:pPr>
      <w:pStyle w:val="Header"/>
    </w:pPr>
  </w:p>
  <w:p w14:paraId="75C46989" w14:textId="77777777" w:rsidR="00E5622D" w:rsidRDefault="00E5622D" w:rsidP="008747E0">
    <w:pPr>
      <w:pStyle w:val="Header"/>
    </w:pPr>
  </w:p>
  <w:p w14:paraId="0B11B37F" w14:textId="77777777" w:rsidR="00E5622D" w:rsidRDefault="00E5622D" w:rsidP="008747E0">
    <w:pPr>
      <w:pStyle w:val="Header"/>
    </w:pPr>
  </w:p>
  <w:p w14:paraId="411FB307" w14:textId="77777777" w:rsidR="00E5622D" w:rsidRDefault="00E5622D" w:rsidP="008747E0">
    <w:pPr>
      <w:pStyle w:val="Header"/>
    </w:pPr>
  </w:p>
  <w:p w14:paraId="7823ED9B" w14:textId="77777777" w:rsidR="00E5622D" w:rsidRDefault="00E5622D" w:rsidP="008747E0">
    <w:pPr>
      <w:pStyle w:val="Header"/>
    </w:pPr>
  </w:p>
  <w:p w14:paraId="155F39E3" w14:textId="77777777" w:rsidR="00E5622D" w:rsidRDefault="00E5622D" w:rsidP="008747E0">
    <w:pPr>
      <w:pStyle w:val="Header"/>
    </w:pPr>
    <w:r>
      <w:rPr>
        <w:noProof/>
        <w:lang w:eastAsia="en-GB"/>
      </w:rPr>
      <w:drawing>
        <wp:anchor distT="0" distB="0" distL="114300" distR="114300" simplePos="0" relativeHeight="251657216" behindDoc="1" locked="0" layoutInCell="1" allowOverlap="1" wp14:anchorId="3C1314ED" wp14:editId="43168E3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13C8692" w14:textId="77777777" w:rsidR="00E5622D" w:rsidRPr="00ED2A8D" w:rsidRDefault="00E5622D" w:rsidP="008747E0">
    <w:pPr>
      <w:pStyle w:val="Header"/>
    </w:pPr>
  </w:p>
  <w:p w14:paraId="0A033EFF" w14:textId="77777777" w:rsidR="00E5622D" w:rsidRPr="00ED2A8D" w:rsidRDefault="00E5622D"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2E969" w14:textId="263FF727" w:rsidR="00E5622D" w:rsidRDefault="007F4099">
    <w:pPr>
      <w:pStyle w:val="Header"/>
    </w:pPr>
    <w:ins w:id="23" w:author="Seamus Doyle" w:date="2016-09-22T17:06:00Z">
      <w:r>
        <w:rPr>
          <w:noProof/>
        </w:rPr>
        <w:pict w14:anchorId="2AB96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78" o:spid="_x0000_s2049" type="#_x0000_t136" style="position:absolute;margin-left:0;margin-top:0;width:571.4pt;height:87.9pt;rotation:315;z-index:-2516172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E5622D">
      <w:rPr>
        <w:noProof/>
        <w:lang w:eastAsia="en-GB"/>
      </w:rPr>
      <w:drawing>
        <wp:anchor distT="0" distB="0" distL="114300" distR="114300" simplePos="0" relativeHeight="251688960" behindDoc="1" locked="0" layoutInCell="1" allowOverlap="1" wp14:anchorId="385043AB" wp14:editId="7A40D9F3">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313AFD" w14:textId="77777777" w:rsidR="00E5622D" w:rsidRDefault="00E5622D">
    <w:pPr>
      <w:pStyle w:val="Header"/>
    </w:pPr>
  </w:p>
  <w:p w14:paraId="28B0A738" w14:textId="77777777" w:rsidR="00E5622D" w:rsidRDefault="00E5622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53EE4" w14:textId="7B52E0AC" w:rsidR="00E5622D" w:rsidRDefault="007F4099">
    <w:pPr>
      <w:pStyle w:val="Header"/>
    </w:pPr>
    <w:ins w:id="24" w:author="Seamus Doyle" w:date="2016-09-22T17:06:00Z">
      <w:r>
        <w:rPr>
          <w:noProof/>
        </w:rPr>
        <w:pict w14:anchorId="483383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2" o:spid="_x0000_s2053" type="#_x0000_t136" style="position:absolute;margin-left:0;margin-top:0;width:571.4pt;height:87.9pt;rotation:315;z-index:-25160908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87D2" w14:textId="260B2A76" w:rsidR="00E5622D" w:rsidRPr="00ED2A8D" w:rsidRDefault="007F4099" w:rsidP="008747E0">
    <w:pPr>
      <w:pStyle w:val="Header"/>
    </w:pPr>
    <w:ins w:id="25" w:author="Seamus Doyle" w:date="2016-09-22T17:06:00Z">
      <w:r>
        <w:rPr>
          <w:noProof/>
        </w:rPr>
        <w:pict w14:anchorId="66069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3" o:spid="_x0000_s2054" type="#_x0000_t136" style="position:absolute;margin-left:0;margin-top:0;width:571.4pt;height:87.9pt;rotation:315;z-index:-25160704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E5622D">
      <w:rPr>
        <w:noProof/>
        <w:lang w:eastAsia="en-GB"/>
      </w:rPr>
      <w:drawing>
        <wp:anchor distT="0" distB="0" distL="114300" distR="114300" simplePos="0" relativeHeight="251658752" behindDoc="1" locked="0" layoutInCell="1" allowOverlap="1" wp14:anchorId="2B3ED87B" wp14:editId="2503A99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9EE67B2" w14:textId="77777777" w:rsidR="00E5622D" w:rsidRPr="00ED2A8D" w:rsidRDefault="00E5622D" w:rsidP="008747E0">
    <w:pPr>
      <w:pStyle w:val="Header"/>
    </w:pPr>
  </w:p>
  <w:p w14:paraId="3A0CDA6D" w14:textId="77777777" w:rsidR="00E5622D" w:rsidRDefault="00E5622D" w:rsidP="008747E0">
    <w:pPr>
      <w:pStyle w:val="Header"/>
    </w:pPr>
  </w:p>
  <w:p w14:paraId="1A245B5F" w14:textId="77777777" w:rsidR="00E5622D" w:rsidRDefault="00E5622D" w:rsidP="008747E0">
    <w:pPr>
      <w:pStyle w:val="Header"/>
    </w:pPr>
  </w:p>
  <w:p w14:paraId="7FD201D5" w14:textId="77777777" w:rsidR="00E5622D" w:rsidRDefault="00E5622D" w:rsidP="008747E0">
    <w:pPr>
      <w:pStyle w:val="Header"/>
    </w:pPr>
  </w:p>
  <w:p w14:paraId="369D3CAB" w14:textId="77777777" w:rsidR="00E5622D" w:rsidRPr="00441393" w:rsidRDefault="00E5622D" w:rsidP="00441393">
    <w:pPr>
      <w:pStyle w:val="Contents"/>
    </w:pPr>
    <w:r>
      <w:t>DOCUMENT REVISION</w:t>
    </w:r>
  </w:p>
  <w:p w14:paraId="492D425D" w14:textId="77777777" w:rsidR="00E5622D" w:rsidRPr="00ED2A8D" w:rsidRDefault="00E5622D" w:rsidP="008747E0">
    <w:pPr>
      <w:pStyle w:val="Header"/>
    </w:pPr>
  </w:p>
  <w:p w14:paraId="6857C63F" w14:textId="77777777" w:rsidR="00E5622D" w:rsidRPr="00AC33A2" w:rsidRDefault="00E5622D"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45FBB" w14:textId="755D67C6" w:rsidR="00E5622D" w:rsidRDefault="007F4099">
    <w:pPr>
      <w:pStyle w:val="Header"/>
    </w:pPr>
    <w:ins w:id="26" w:author="Seamus Doyle" w:date="2016-09-22T17:06:00Z">
      <w:r>
        <w:rPr>
          <w:noProof/>
        </w:rPr>
        <w:pict w14:anchorId="771ED8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1" o:spid="_x0000_s2052" type="#_x0000_t136" style="position:absolute;margin-left:0;margin-top:0;width:571.4pt;height:87.9pt;rotation:315;z-index:-2516111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26525" w14:textId="14D2E95E" w:rsidR="00E5622D" w:rsidRDefault="007F4099">
    <w:pPr>
      <w:pStyle w:val="Header"/>
    </w:pPr>
    <w:ins w:id="27" w:author="Seamus Doyle" w:date="2016-09-22T17:06:00Z">
      <w:r>
        <w:rPr>
          <w:noProof/>
        </w:rPr>
        <w:pict w14:anchorId="73F4E3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5" o:spid="_x0000_s2056" type="#_x0000_t136" style="position:absolute;margin-left:0;margin-top:0;width:571.4pt;height:87.9pt;rotation:315;z-index:-25160294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63DD7" w14:textId="324EFC92" w:rsidR="00E5622D" w:rsidRPr="00ED2A8D" w:rsidRDefault="007F4099" w:rsidP="008747E0">
    <w:pPr>
      <w:pStyle w:val="Header"/>
    </w:pPr>
    <w:ins w:id="28" w:author="Seamus Doyle" w:date="2016-09-22T17:06:00Z">
      <w:r>
        <w:rPr>
          <w:noProof/>
        </w:rPr>
        <w:pict w14:anchorId="372570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6" o:spid="_x0000_s2057" type="#_x0000_t136" style="position:absolute;margin-left:0;margin-top:0;width:571.4pt;height:87.9pt;rotation:315;z-index:-25160089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E5622D">
      <w:rPr>
        <w:noProof/>
        <w:lang w:eastAsia="en-GB"/>
      </w:rPr>
      <w:drawing>
        <wp:anchor distT="0" distB="0" distL="114300" distR="114300" simplePos="0" relativeHeight="251674624" behindDoc="1" locked="0" layoutInCell="1" allowOverlap="1" wp14:anchorId="188E0DEE" wp14:editId="1CB9118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9F36F9" w14:textId="77777777" w:rsidR="00E5622D" w:rsidRPr="00ED2A8D" w:rsidRDefault="00E5622D" w:rsidP="008747E0">
    <w:pPr>
      <w:pStyle w:val="Header"/>
    </w:pPr>
  </w:p>
  <w:p w14:paraId="640CCE70" w14:textId="77777777" w:rsidR="00E5622D" w:rsidRDefault="00E5622D" w:rsidP="008747E0">
    <w:pPr>
      <w:pStyle w:val="Header"/>
    </w:pPr>
  </w:p>
  <w:p w14:paraId="5A5892AD" w14:textId="77777777" w:rsidR="00E5622D" w:rsidRDefault="00E5622D" w:rsidP="008747E0">
    <w:pPr>
      <w:pStyle w:val="Header"/>
    </w:pPr>
  </w:p>
  <w:p w14:paraId="12FFD795" w14:textId="77777777" w:rsidR="00E5622D" w:rsidRDefault="00E5622D" w:rsidP="008747E0">
    <w:pPr>
      <w:pStyle w:val="Header"/>
    </w:pPr>
  </w:p>
  <w:p w14:paraId="7BFE35B5" w14:textId="77777777" w:rsidR="00E5622D" w:rsidRPr="00441393" w:rsidRDefault="00E5622D" w:rsidP="00441393">
    <w:pPr>
      <w:pStyle w:val="Contents"/>
    </w:pPr>
    <w:r>
      <w:t>CONTENTS</w:t>
    </w:r>
  </w:p>
  <w:p w14:paraId="625F6500" w14:textId="77777777" w:rsidR="00E5622D" w:rsidRDefault="00E5622D" w:rsidP="0078486B">
    <w:pPr>
      <w:pStyle w:val="Header"/>
      <w:spacing w:line="140" w:lineRule="exact"/>
    </w:pPr>
  </w:p>
  <w:p w14:paraId="00B2A1C5" w14:textId="77777777" w:rsidR="00E5622D" w:rsidRPr="00AC33A2" w:rsidRDefault="00E5622D"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DD3A" w14:textId="5896DFF3" w:rsidR="00E5622D" w:rsidRPr="00ED2A8D" w:rsidRDefault="007F4099" w:rsidP="00C716E5">
    <w:pPr>
      <w:pStyle w:val="Header"/>
    </w:pPr>
    <w:ins w:id="29" w:author="Seamus Doyle" w:date="2016-09-22T17:06:00Z">
      <w:r>
        <w:rPr>
          <w:noProof/>
        </w:rPr>
        <w:pict w14:anchorId="4DB5F5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6206084" o:spid="_x0000_s2055" type="#_x0000_t136" style="position:absolute;margin-left:0;margin-top:0;width:571.4pt;height:87.9pt;rotation:315;z-index:-25160499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ins>
    <w:r w:rsidR="00E5622D">
      <w:rPr>
        <w:noProof/>
        <w:lang w:eastAsia="en-GB"/>
      </w:rPr>
      <w:drawing>
        <wp:anchor distT="0" distB="0" distL="114300" distR="114300" simplePos="0" relativeHeight="251697152" behindDoc="1" locked="0" layoutInCell="1" allowOverlap="1" wp14:anchorId="02E2D02D" wp14:editId="5258F72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A8ED34F" w14:textId="77777777" w:rsidR="00E5622D" w:rsidRPr="00ED2A8D" w:rsidRDefault="00E5622D" w:rsidP="00C716E5">
    <w:pPr>
      <w:pStyle w:val="Header"/>
    </w:pPr>
  </w:p>
  <w:p w14:paraId="644D6459" w14:textId="77777777" w:rsidR="00E5622D" w:rsidRDefault="00E5622D" w:rsidP="00C716E5">
    <w:pPr>
      <w:pStyle w:val="Header"/>
    </w:pPr>
  </w:p>
  <w:p w14:paraId="080FA4B2" w14:textId="77777777" w:rsidR="00E5622D" w:rsidRDefault="00E5622D" w:rsidP="00C716E5">
    <w:pPr>
      <w:pStyle w:val="Header"/>
    </w:pPr>
  </w:p>
  <w:p w14:paraId="5B2DE587" w14:textId="77777777" w:rsidR="00E5622D" w:rsidRDefault="00E5622D" w:rsidP="00C716E5">
    <w:pPr>
      <w:pStyle w:val="Header"/>
    </w:pPr>
  </w:p>
  <w:p w14:paraId="0ACB53F9" w14:textId="77777777" w:rsidR="00E5622D" w:rsidRPr="00441393" w:rsidRDefault="00E5622D" w:rsidP="00C716E5">
    <w:pPr>
      <w:pStyle w:val="Contents"/>
    </w:pPr>
    <w:r>
      <w:t>CONTENTS</w:t>
    </w:r>
  </w:p>
  <w:p w14:paraId="35612876" w14:textId="77777777" w:rsidR="00E5622D" w:rsidRPr="00ED2A8D" w:rsidRDefault="00E5622D" w:rsidP="00C716E5">
    <w:pPr>
      <w:pStyle w:val="Header"/>
    </w:pPr>
  </w:p>
  <w:p w14:paraId="6B5A08C3" w14:textId="77777777" w:rsidR="00E5622D" w:rsidRPr="00AC33A2" w:rsidRDefault="00E5622D" w:rsidP="00C716E5">
    <w:pPr>
      <w:pStyle w:val="Header"/>
      <w:spacing w:line="140" w:lineRule="exact"/>
    </w:pPr>
  </w:p>
  <w:p w14:paraId="780F0F22" w14:textId="77777777" w:rsidR="00E5622D" w:rsidRDefault="00E5622D">
    <w:pPr>
      <w:pStyle w:val="Header"/>
    </w:pPr>
    <w:r>
      <w:rPr>
        <w:noProof/>
        <w:lang w:eastAsia="en-GB"/>
      </w:rPr>
      <w:drawing>
        <wp:anchor distT="0" distB="0" distL="114300" distR="114300" simplePos="0" relativeHeight="251695104" behindDoc="1" locked="0" layoutInCell="1" allowOverlap="1" wp14:anchorId="3A0F9FB1" wp14:editId="046E1D13">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6B671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9761862"/>
    <w:lvl w:ilvl="0">
      <w:start w:val="1"/>
      <w:numFmt w:val="decimal"/>
      <w:lvlText w:val="%1."/>
      <w:lvlJc w:val="left"/>
      <w:pPr>
        <w:tabs>
          <w:tab w:val="num" w:pos="1800"/>
        </w:tabs>
        <w:ind w:left="1800" w:hanging="360"/>
      </w:pPr>
    </w:lvl>
  </w:abstractNum>
  <w:abstractNum w:abstractNumId="2">
    <w:nsid w:val="FFFFFF7D"/>
    <w:multiLevelType w:val="singleLevel"/>
    <w:tmpl w:val="DA92C9E8"/>
    <w:lvl w:ilvl="0">
      <w:start w:val="1"/>
      <w:numFmt w:val="decimal"/>
      <w:lvlText w:val="%1."/>
      <w:lvlJc w:val="left"/>
      <w:pPr>
        <w:tabs>
          <w:tab w:val="num" w:pos="1440"/>
        </w:tabs>
        <w:ind w:left="1440" w:hanging="360"/>
      </w:pPr>
    </w:lvl>
  </w:abstractNum>
  <w:abstractNum w:abstractNumId="3">
    <w:nsid w:val="FFFFFF7F"/>
    <w:multiLevelType w:val="singleLevel"/>
    <w:tmpl w:val="77940674"/>
    <w:lvl w:ilvl="0">
      <w:start w:val="1"/>
      <w:numFmt w:val="decimal"/>
      <w:lvlText w:val="%1."/>
      <w:lvlJc w:val="left"/>
      <w:pPr>
        <w:tabs>
          <w:tab w:val="num" w:pos="720"/>
        </w:tabs>
        <w:ind w:left="720" w:hanging="360"/>
      </w:pPr>
    </w:lvl>
  </w:abstractNum>
  <w:abstractNum w:abstractNumId="4">
    <w:nsid w:val="FFFFFF80"/>
    <w:multiLevelType w:val="singleLevel"/>
    <w:tmpl w:val="67D81EE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9EEFCE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0B89F8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52EE74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0AC16BC"/>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cap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F0884BA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29"/>
  </w:num>
  <w:num w:numId="43">
    <w:abstractNumId w:val="32"/>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F7E"/>
    <w:rsid w:val="0001416D"/>
    <w:rsid w:val="0001616D"/>
    <w:rsid w:val="00016839"/>
    <w:rsid w:val="000174F9"/>
    <w:rsid w:val="00017EE6"/>
    <w:rsid w:val="000249C2"/>
    <w:rsid w:val="000258F6"/>
    <w:rsid w:val="000379A7"/>
    <w:rsid w:val="00040EB8"/>
    <w:rsid w:val="00057B6D"/>
    <w:rsid w:val="00061A7B"/>
    <w:rsid w:val="00080067"/>
    <w:rsid w:val="0008654C"/>
    <w:rsid w:val="000904ED"/>
    <w:rsid w:val="00091545"/>
    <w:rsid w:val="000A27A8"/>
    <w:rsid w:val="000B2356"/>
    <w:rsid w:val="000B41CA"/>
    <w:rsid w:val="000C5786"/>
    <w:rsid w:val="000C711B"/>
    <w:rsid w:val="000D2431"/>
    <w:rsid w:val="000D6A8A"/>
    <w:rsid w:val="000E2805"/>
    <w:rsid w:val="000E3954"/>
    <w:rsid w:val="000E3E52"/>
    <w:rsid w:val="000F0F9F"/>
    <w:rsid w:val="000F3F43"/>
    <w:rsid w:val="000F58ED"/>
    <w:rsid w:val="00113D5B"/>
    <w:rsid w:val="00113F8F"/>
    <w:rsid w:val="00117ADB"/>
    <w:rsid w:val="001349DB"/>
    <w:rsid w:val="00135AEB"/>
    <w:rsid w:val="00136E58"/>
    <w:rsid w:val="001445EF"/>
    <w:rsid w:val="00147481"/>
    <w:rsid w:val="001547F9"/>
    <w:rsid w:val="001564A0"/>
    <w:rsid w:val="001607D8"/>
    <w:rsid w:val="00161325"/>
    <w:rsid w:val="00172F84"/>
    <w:rsid w:val="00184427"/>
    <w:rsid w:val="001875B1"/>
    <w:rsid w:val="001940AE"/>
    <w:rsid w:val="001B2A35"/>
    <w:rsid w:val="001B339A"/>
    <w:rsid w:val="001B3530"/>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35819"/>
    <w:rsid w:val="00237785"/>
    <w:rsid w:val="00251FB9"/>
    <w:rsid w:val="002520AD"/>
    <w:rsid w:val="0025660A"/>
    <w:rsid w:val="00257DF8"/>
    <w:rsid w:val="00257E4A"/>
    <w:rsid w:val="0026038D"/>
    <w:rsid w:val="00260B01"/>
    <w:rsid w:val="00265654"/>
    <w:rsid w:val="0027175D"/>
    <w:rsid w:val="00281002"/>
    <w:rsid w:val="00287605"/>
    <w:rsid w:val="002902C4"/>
    <w:rsid w:val="00296CDF"/>
    <w:rsid w:val="0029793F"/>
    <w:rsid w:val="002A15B4"/>
    <w:rsid w:val="002A1C42"/>
    <w:rsid w:val="002A617C"/>
    <w:rsid w:val="002A71CF"/>
    <w:rsid w:val="002B3E9D"/>
    <w:rsid w:val="002C2D60"/>
    <w:rsid w:val="002C43C4"/>
    <w:rsid w:val="002C77F4"/>
    <w:rsid w:val="002D0869"/>
    <w:rsid w:val="002D78FE"/>
    <w:rsid w:val="002E4993"/>
    <w:rsid w:val="002E5BAC"/>
    <w:rsid w:val="002E7635"/>
    <w:rsid w:val="002F265A"/>
    <w:rsid w:val="003035AC"/>
    <w:rsid w:val="0030413F"/>
    <w:rsid w:val="00305EFE"/>
    <w:rsid w:val="00313B4B"/>
    <w:rsid w:val="00313D85"/>
    <w:rsid w:val="00315CE3"/>
    <w:rsid w:val="0031629B"/>
    <w:rsid w:val="00322E79"/>
    <w:rsid w:val="003251FE"/>
    <w:rsid w:val="003274DB"/>
    <w:rsid w:val="00327FBF"/>
    <w:rsid w:val="00332A7B"/>
    <w:rsid w:val="003343E0"/>
    <w:rsid w:val="00335E40"/>
    <w:rsid w:val="00342791"/>
    <w:rsid w:val="00344408"/>
    <w:rsid w:val="00345E37"/>
    <w:rsid w:val="00347F3E"/>
    <w:rsid w:val="00350F3C"/>
    <w:rsid w:val="00360E45"/>
    <w:rsid w:val="003621C3"/>
    <w:rsid w:val="0036382D"/>
    <w:rsid w:val="003672BA"/>
    <w:rsid w:val="00371E61"/>
    <w:rsid w:val="003720BD"/>
    <w:rsid w:val="00380350"/>
    <w:rsid w:val="00380B4E"/>
    <w:rsid w:val="003816E4"/>
    <w:rsid w:val="003835E0"/>
    <w:rsid w:val="0039131E"/>
    <w:rsid w:val="003A04A6"/>
    <w:rsid w:val="003A7759"/>
    <w:rsid w:val="003A7F6E"/>
    <w:rsid w:val="003B03EA"/>
    <w:rsid w:val="003B0C3D"/>
    <w:rsid w:val="003C1B9D"/>
    <w:rsid w:val="003C7C34"/>
    <w:rsid w:val="003D0F37"/>
    <w:rsid w:val="003D11C1"/>
    <w:rsid w:val="003D5150"/>
    <w:rsid w:val="003F1C3A"/>
    <w:rsid w:val="003F5B1A"/>
    <w:rsid w:val="00414698"/>
    <w:rsid w:val="004249D0"/>
    <w:rsid w:val="0042565E"/>
    <w:rsid w:val="00432C05"/>
    <w:rsid w:val="00437CC3"/>
    <w:rsid w:val="00440379"/>
    <w:rsid w:val="00441393"/>
    <w:rsid w:val="004439B4"/>
    <w:rsid w:val="00447CF0"/>
    <w:rsid w:val="00447E01"/>
    <w:rsid w:val="00451A6B"/>
    <w:rsid w:val="00456F10"/>
    <w:rsid w:val="00461B75"/>
    <w:rsid w:val="00474746"/>
    <w:rsid w:val="00476942"/>
    <w:rsid w:val="00477D62"/>
    <w:rsid w:val="004871A2"/>
    <w:rsid w:val="00492A8D"/>
    <w:rsid w:val="004944C8"/>
    <w:rsid w:val="0049711F"/>
    <w:rsid w:val="004A0EBF"/>
    <w:rsid w:val="004A4EC4"/>
    <w:rsid w:val="004B7CBF"/>
    <w:rsid w:val="004C0E4B"/>
    <w:rsid w:val="004C53DC"/>
    <w:rsid w:val="004C56A6"/>
    <w:rsid w:val="004D781D"/>
    <w:rsid w:val="004E0BBB"/>
    <w:rsid w:val="004E1D57"/>
    <w:rsid w:val="004E2124"/>
    <w:rsid w:val="004E2F16"/>
    <w:rsid w:val="004F5930"/>
    <w:rsid w:val="004F6196"/>
    <w:rsid w:val="00503044"/>
    <w:rsid w:val="005122AB"/>
    <w:rsid w:val="00512D97"/>
    <w:rsid w:val="00523586"/>
    <w:rsid w:val="00523666"/>
    <w:rsid w:val="00525922"/>
    <w:rsid w:val="00526234"/>
    <w:rsid w:val="00534F34"/>
    <w:rsid w:val="0053692E"/>
    <w:rsid w:val="005378A6"/>
    <w:rsid w:val="00547837"/>
    <w:rsid w:val="00547F4C"/>
    <w:rsid w:val="00554F70"/>
    <w:rsid w:val="00557434"/>
    <w:rsid w:val="00576659"/>
    <w:rsid w:val="005805D2"/>
    <w:rsid w:val="00581237"/>
    <w:rsid w:val="00595415"/>
    <w:rsid w:val="005972AF"/>
    <w:rsid w:val="00597652"/>
    <w:rsid w:val="005A0703"/>
    <w:rsid w:val="005A080B"/>
    <w:rsid w:val="005B12A5"/>
    <w:rsid w:val="005B13C4"/>
    <w:rsid w:val="005B42C7"/>
    <w:rsid w:val="005C161A"/>
    <w:rsid w:val="005C1BCB"/>
    <w:rsid w:val="005C2312"/>
    <w:rsid w:val="005C4735"/>
    <w:rsid w:val="005C5C63"/>
    <w:rsid w:val="005C6DC8"/>
    <w:rsid w:val="005D03E9"/>
    <w:rsid w:val="005D304B"/>
    <w:rsid w:val="005D6E5D"/>
    <w:rsid w:val="005E3989"/>
    <w:rsid w:val="005E4659"/>
    <w:rsid w:val="005E657A"/>
    <w:rsid w:val="005F1386"/>
    <w:rsid w:val="005F17C2"/>
    <w:rsid w:val="00600C2B"/>
    <w:rsid w:val="006127AC"/>
    <w:rsid w:val="00616109"/>
    <w:rsid w:val="00634A78"/>
    <w:rsid w:val="00642025"/>
    <w:rsid w:val="00646167"/>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A4802"/>
    <w:rsid w:val="006A4815"/>
    <w:rsid w:val="006C1376"/>
    <w:rsid w:val="006C48F9"/>
    <w:rsid w:val="006E0E7D"/>
    <w:rsid w:val="006E10BF"/>
    <w:rsid w:val="006F1C14"/>
    <w:rsid w:val="00703A6A"/>
    <w:rsid w:val="00722236"/>
    <w:rsid w:val="0072348C"/>
    <w:rsid w:val="00725CCA"/>
    <w:rsid w:val="0072737A"/>
    <w:rsid w:val="007311E7"/>
    <w:rsid w:val="00731DEE"/>
    <w:rsid w:val="00733FE6"/>
    <w:rsid w:val="00734BC6"/>
    <w:rsid w:val="0073714F"/>
    <w:rsid w:val="00751572"/>
    <w:rsid w:val="007541D3"/>
    <w:rsid w:val="007577D7"/>
    <w:rsid w:val="007715E8"/>
    <w:rsid w:val="00776004"/>
    <w:rsid w:val="0078486B"/>
    <w:rsid w:val="00785A39"/>
    <w:rsid w:val="00787BC8"/>
    <w:rsid w:val="00787D8A"/>
    <w:rsid w:val="00790277"/>
    <w:rsid w:val="00791EBC"/>
    <w:rsid w:val="00793577"/>
    <w:rsid w:val="007A149E"/>
    <w:rsid w:val="007A446A"/>
    <w:rsid w:val="007A53A6"/>
    <w:rsid w:val="007A6159"/>
    <w:rsid w:val="007A673B"/>
    <w:rsid w:val="007B27E9"/>
    <w:rsid w:val="007B2C5B"/>
    <w:rsid w:val="007B2D11"/>
    <w:rsid w:val="007B4556"/>
    <w:rsid w:val="007B6700"/>
    <w:rsid w:val="007B6A93"/>
    <w:rsid w:val="007B7BEC"/>
    <w:rsid w:val="007B7C55"/>
    <w:rsid w:val="007D1805"/>
    <w:rsid w:val="007D2107"/>
    <w:rsid w:val="007D3A42"/>
    <w:rsid w:val="007D5895"/>
    <w:rsid w:val="007D77AB"/>
    <w:rsid w:val="007E28D0"/>
    <w:rsid w:val="007E30DF"/>
    <w:rsid w:val="007F4099"/>
    <w:rsid w:val="007F7544"/>
    <w:rsid w:val="00800995"/>
    <w:rsid w:val="00816F79"/>
    <w:rsid w:val="008172F8"/>
    <w:rsid w:val="008326B2"/>
    <w:rsid w:val="00834B3A"/>
    <w:rsid w:val="00846831"/>
    <w:rsid w:val="00855EBE"/>
    <w:rsid w:val="00865532"/>
    <w:rsid w:val="00866A1B"/>
    <w:rsid w:val="00867686"/>
    <w:rsid w:val="008737D3"/>
    <w:rsid w:val="008747E0"/>
    <w:rsid w:val="00876841"/>
    <w:rsid w:val="00882B3C"/>
    <w:rsid w:val="00883971"/>
    <w:rsid w:val="0088783D"/>
    <w:rsid w:val="008972C3"/>
    <w:rsid w:val="008A28D9"/>
    <w:rsid w:val="008A30BA"/>
    <w:rsid w:val="008C22AE"/>
    <w:rsid w:val="008C33B5"/>
    <w:rsid w:val="008C3A72"/>
    <w:rsid w:val="008C6969"/>
    <w:rsid w:val="008D251B"/>
    <w:rsid w:val="008E1F69"/>
    <w:rsid w:val="008E76B1"/>
    <w:rsid w:val="008F38BB"/>
    <w:rsid w:val="008F57D8"/>
    <w:rsid w:val="00902834"/>
    <w:rsid w:val="00914E26"/>
    <w:rsid w:val="0091590F"/>
    <w:rsid w:val="0092328B"/>
    <w:rsid w:val="00923B4D"/>
    <w:rsid w:val="0092540C"/>
    <w:rsid w:val="00925E0F"/>
    <w:rsid w:val="00931A57"/>
    <w:rsid w:val="0093492E"/>
    <w:rsid w:val="009414E6"/>
    <w:rsid w:val="00942A10"/>
    <w:rsid w:val="009519AE"/>
    <w:rsid w:val="0095450F"/>
    <w:rsid w:val="00956901"/>
    <w:rsid w:val="00962EC1"/>
    <w:rsid w:val="0096375F"/>
    <w:rsid w:val="00971591"/>
    <w:rsid w:val="00972333"/>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9F7CD2"/>
    <w:rsid w:val="00A06A3D"/>
    <w:rsid w:val="00A10EBA"/>
    <w:rsid w:val="00A10F7E"/>
    <w:rsid w:val="00A13E56"/>
    <w:rsid w:val="00A227BF"/>
    <w:rsid w:val="00A24838"/>
    <w:rsid w:val="00A2743E"/>
    <w:rsid w:val="00A30C33"/>
    <w:rsid w:val="00A34839"/>
    <w:rsid w:val="00A42B2B"/>
    <w:rsid w:val="00A4308C"/>
    <w:rsid w:val="00A44836"/>
    <w:rsid w:val="00A524B5"/>
    <w:rsid w:val="00A549B3"/>
    <w:rsid w:val="00A56184"/>
    <w:rsid w:val="00A60B42"/>
    <w:rsid w:val="00A622AE"/>
    <w:rsid w:val="00A67954"/>
    <w:rsid w:val="00A72ED7"/>
    <w:rsid w:val="00A8083F"/>
    <w:rsid w:val="00A90D86"/>
    <w:rsid w:val="00A91DBA"/>
    <w:rsid w:val="00A97900"/>
    <w:rsid w:val="00AA1D7A"/>
    <w:rsid w:val="00AA3E01"/>
    <w:rsid w:val="00AA76BC"/>
    <w:rsid w:val="00AB0BFA"/>
    <w:rsid w:val="00AB76B7"/>
    <w:rsid w:val="00AC33A2"/>
    <w:rsid w:val="00AD38F7"/>
    <w:rsid w:val="00AD543B"/>
    <w:rsid w:val="00AE65F1"/>
    <w:rsid w:val="00AE6BB4"/>
    <w:rsid w:val="00AE74AD"/>
    <w:rsid w:val="00AF159C"/>
    <w:rsid w:val="00AF52E5"/>
    <w:rsid w:val="00B01873"/>
    <w:rsid w:val="00B074AB"/>
    <w:rsid w:val="00B07717"/>
    <w:rsid w:val="00B17253"/>
    <w:rsid w:val="00B2583D"/>
    <w:rsid w:val="00B31A41"/>
    <w:rsid w:val="00B40199"/>
    <w:rsid w:val="00B502FF"/>
    <w:rsid w:val="00B51D39"/>
    <w:rsid w:val="00B6141A"/>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C70AA"/>
    <w:rsid w:val="00BD1587"/>
    <w:rsid w:val="00BD520C"/>
    <w:rsid w:val="00BD6A20"/>
    <w:rsid w:val="00BD7EE1"/>
    <w:rsid w:val="00BE5568"/>
    <w:rsid w:val="00BE5764"/>
    <w:rsid w:val="00BF1358"/>
    <w:rsid w:val="00BF4BE8"/>
    <w:rsid w:val="00C0106D"/>
    <w:rsid w:val="00C02652"/>
    <w:rsid w:val="00C133BE"/>
    <w:rsid w:val="00C14D8A"/>
    <w:rsid w:val="00C222B4"/>
    <w:rsid w:val="00C262E4"/>
    <w:rsid w:val="00C33E20"/>
    <w:rsid w:val="00C35CF6"/>
    <w:rsid w:val="00C3725B"/>
    <w:rsid w:val="00C522BE"/>
    <w:rsid w:val="00C533EC"/>
    <w:rsid w:val="00C5470E"/>
    <w:rsid w:val="00C55EFB"/>
    <w:rsid w:val="00C56585"/>
    <w:rsid w:val="00C56B3F"/>
    <w:rsid w:val="00C65492"/>
    <w:rsid w:val="00C716E5"/>
    <w:rsid w:val="00C7286B"/>
    <w:rsid w:val="00C773D9"/>
    <w:rsid w:val="00C80307"/>
    <w:rsid w:val="00C80ACE"/>
    <w:rsid w:val="00C81162"/>
    <w:rsid w:val="00C820C5"/>
    <w:rsid w:val="00C83666"/>
    <w:rsid w:val="00C85367"/>
    <w:rsid w:val="00C870B5"/>
    <w:rsid w:val="00C907DF"/>
    <w:rsid w:val="00C91630"/>
    <w:rsid w:val="00C9558A"/>
    <w:rsid w:val="00C966EB"/>
    <w:rsid w:val="00C96C68"/>
    <w:rsid w:val="00CA04B1"/>
    <w:rsid w:val="00CA2DFC"/>
    <w:rsid w:val="00CA4EC9"/>
    <w:rsid w:val="00CB03D4"/>
    <w:rsid w:val="00CB0617"/>
    <w:rsid w:val="00CB137B"/>
    <w:rsid w:val="00CC35EF"/>
    <w:rsid w:val="00CC5048"/>
    <w:rsid w:val="00CC6246"/>
    <w:rsid w:val="00CE5E46"/>
    <w:rsid w:val="00CF49CC"/>
    <w:rsid w:val="00CF4CBC"/>
    <w:rsid w:val="00D02942"/>
    <w:rsid w:val="00D04F0B"/>
    <w:rsid w:val="00D1463A"/>
    <w:rsid w:val="00D17E13"/>
    <w:rsid w:val="00D252C9"/>
    <w:rsid w:val="00D32DDF"/>
    <w:rsid w:val="00D3700C"/>
    <w:rsid w:val="00D40810"/>
    <w:rsid w:val="00D40ADD"/>
    <w:rsid w:val="00D638E0"/>
    <w:rsid w:val="00D653B1"/>
    <w:rsid w:val="00D74AE1"/>
    <w:rsid w:val="00D75D42"/>
    <w:rsid w:val="00D77362"/>
    <w:rsid w:val="00D80B20"/>
    <w:rsid w:val="00D85442"/>
    <w:rsid w:val="00D865A8"/>
    <w:rsid w:val="00D9012A"/>
    <w:rsid w:val="00D92C2D"/>
    <w:rsid w:val="00D9361E"/>
    <w:rsid w:val="00D94F38"/>
    <w:rsid w:val="00DA17CD"/>
    <w:rsid w:val="00DA298D"/>
    <w:rsid w:val="00DB25B3"/>
    <w:rsid w:val="00DD113A"/>
    <w:rsid w:val="00DD60F2"/>
    <w:rsid w:val="00DE0893"/>
    <w:rsid w:val="00DE0960"/>
    <w:rsid w:val="00DE2814"/>
    <w:rsid w:val="00DE6796"/>
    <w:rsid w:val="00DF0C02"/>
    <w:rsid w:val="00DF41B2"/>
    <w:rsid w:val="00E01272"/>
    <w:rsid w:val="00E03067"/>
    <w:rsid w:val="00E03846"/>
    <w:rsid w:val="00E062A6"/>
    <w:rsid w:val="00E16EB4"/>
    <w:rsid w:val="00E20A7D"/>
    <w:rsid w:val="00E21A27"/>
    <w:rsid w:val="00E27A2F"/>
    <w:rsid w:val="00E4237C"/>
    <w:rsid w:val="00E42A94"/>
    <w:rsid w:val="00E458BF"/>
    <w:rsid w:val="00E54BFB"/>
    <w:rsid w:val="00E54CD7"/>
    <w:rsid w:val="00E5622D"/>
    <w:rsid w:val="00E6247D"/>
    <w:rsid w:val="00E628AF"/>
    <w:rsid w:val="00E706E7"/>
    <w:rsid w:val="00E818AD"/>
    <w:rsid w:val="00E84229"/>
    <w:rsid w:val="00E84965"/>
    <w:rsid w:val="00E876CD"/>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0497"/>
    <w:rsid w:val="00F01F0C"/>
    <w:rsid w:val="00F02A5A"/>
    <w:rsid w:val="00F05FB2"/>
    <w:rsid w:val="00F11368"/>
    <w:rsid w:val="00F11764"/>
    <w:rsid w:val="00F157E2"/>
    <w:rsid w:val="00F24600"/>
    <w:rsid w:val="00F259E2"/>
    <w:rsid w:val="00F453B8"/>
    <w:rsid w:val="00F527AC"/>
    <w:rsid w:val="00F5503F"/>
    <w:rsid w:val="00F569CC"/>
    <w:rsid w:val="00F61D83"/>
    <w:rsid w:val="00F65DD1"/>
    <w:rsid w:val="00F707B3"/>
    <w:rsid w:val="00F71135"/>
    <w:rsid w:val="00F728D3"/>
    <w:rsid w:val="00F74309"/>
    <w:rsid w:val="00F82C35"/>
    <w:rsid w:val="00F90461"/>
    <w:rsid w:val="00FA370D"/>
    <w:rsid w:val="00FC378B"/>
    <w:rsid w:val="00FC3977"/>
    <w:rsid w:val="00FD2566"/>
    <w:rsid w:val="00FD2F16"/>
    <w:rsid w:val="00FD6065"/>
    <w:rsid w:val="00FE1D34"/>
    <w:rsid w:val="00FE244F"/>
    <w:rsid w:val="00FE2A6F"/>
    <w:rsid w:val="00FF4DF0"/>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9CEF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F4DF0"/>
    <w:pPr>
      <w:keepNext/>
      <w:keepLines/>
      <w:numPr>
        <w:ilvl w:val="1"/>
        <w:numId w:val="15"/>
      </w:numPr>
      <w:ind w:right="709"/>
      <w:outlineLvl w:val="1"/>
      <w:pPrChange w:id="0" w:author="Administrator" w:date="2017-03-15T09:05:00Z">
        <w:pPr>
          <w:keepNext/>
          <w:keepLines/>
          <w:numPr>
            <w:ilvl w:val="1"/>
            <w:numId w:val="15"/>
          </w:numPr>
          <w:tabs>
            <w:tab w:val="num" w:pos="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Administrator" w:date="2017-03-15T09:05: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F4DF0"/>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qFormat/>
    <w:rsid w:val="00512D97"/>
    <w:pPr>
      <w:keepNext/>
      <w:numPr>
        <w:numId w:val="42"/>
      </w:numPr>
      <w:spacing w:after="120" w:line="240" w:lineRule="auto"/>
    </w:pPr>
    <w:rPr>
      <w:rFonts w:eastAsia="Times New Roman" w:cs="Times New Roman"/>
      <w:i/>
      <w:sz w:val="22"/>
      <w:szCs w:val="24"/>
      <w:u w:val="single"/>
    </w:rPr>
  </w:style>
  <w:style w:type="paragraph" w:styleId="Revision">
    <w:name w:val="Revision"/>
    <w:hidden/>
    <w:uiPriority w:val="99"/>
    <w:semiHidden/>
    <w:rsid w:val="00A60B42"/>
    <w:pPr>
      <w:spacing w:after="0" w:line="240" w:lineRule="auto"/>
    </w:pPr>
    <w:rPr>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F4DF0"/>
    <w:pPr>
      <w:keepNext/>
      <w:keepLines/>
      <w:numPr>
        <w:ilvl w:val="1"/>
        <w:numId w:val="15"/>
      </w:numPr>
      <w:ind w:right="709"/>
      <w:outlineLvl w:val="1"/>
      <w:pPrChange w:id="1" w:author="Administrator" w:date="2017-03-15T09:05:00Z">
        <w:pPr>
          <w:keepNext/>
          <w:keepLines/>
          <w:numPr>
            <w:ilvl w:val="1"/>
            <w:numId w:val="15"/>
          </w:numPr>
          <w:tabs>
            <w:tab w:val="num" w:pos="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1" w:author="Administrator" w:date="2017-03-15T09:05: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F4DF0"/>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qFormat/>
    <w:rsid w:val="00512D97"/>
    <w:pPr>
      <w:keepNext/>
      <w:numPr>
        <w:numId w:val="42"/>
      </w:numPr>
      <w:spacing w:after="120" w:line="240" w:lineRule="auto"/>
    </w:pPr>
    <w:rPr>
      <w:rFonts w:eastAsia="Times New Roman" w:cs="Times New Roman"/>
      <w:i/>
      <w:sz w:val="22"/>
      <w:szCs w:val="24"/>
      <w:u w:val="single"/>
    </w:rPr>
  </w:style>
  <w:style w:type="paragraph" w:styleId="Revision">
    <w:name w:val="Revision"/>
    <w:hidden/>
    <w:uiPriority w:val="99"/>
    <w:semiHidden/>
    <w:rsid w:val="00A60B42"/>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22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836F8-5C19-407A-BEB7-33ECB4285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23</Pages>
  <Words>5197</Words>
  <Characters>29623</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34751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Administrator</cp:lastModifiedBy>
  <cp:revision>7</cp:revision>
  <dcterms:created xsi:type="dcterms:W3CDTF">2017-03-14T13:35:00Z</dcterms:created>
  <dcterms:modified xsi:type="dcterms:W3CDTF">2017-03-15T10:11:00Z</dcterms:modified>
</cp:coreProperties>
</file>